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B8FDB" w14:textId="77777777" w:rsidR="008748F4" w:rsidRPr="00EF078E" w:rsidRDefault="007E6D89" w:rsidP="008748F4">
      <w:pPr>
        <w:rPr>
          <w:b/>
          <w:sz w:val="24"/>
          <w:szCs w:val="24"/>
          <w:lang w:val="sk-SK" w:eastAsia="cs-CZ"/>
        </w:rPr>
      </w:pPr>
      <w:r w:rsidRPr="00EF078E">
        <w:rPr>
          <w:b/>
          <w:sz w:val="24"/>
          <w:szCs w:val="24"/>
          <w:lang w:val="sk-SK" w:eastAsia="cs-CZ"/>
        </w:rPr>
        <w:t>VZOROVÁ TABU</w:t>
      </w:r>
      <w:r w:rsidR="00C45704" w:rsidRPr="00EF078E">
        <w:rPr>
          <w:b/>
          <w:sz w:val="24"/>
          <w:szCs w:val="24"/>
          <w:lang w:val="sk-SK" w:eastAsia="cs-CZ"/>
        </w:rPr>
        <w:t>Ľ</w:t>
      </w:r>
      <w:r w:rsidRPr="00EF078E">
        <w:rPr>
          <w:b/>
          <w:sz w:val="24"/>
          <w:szCs w:val="24"/>
          <w:lang w:val="sk-SK" w:eastAsia="cs-CZ"/>
        </w:rPr>
        <w:t>KA PR</w:t>
      </w:r>
      <w:r w:rsidR="00113D28" w:rsidRPr="00EF078E">
        <w:rPr>
          <w:b/>
          <w:sz w:val="24"/>
          <w:szCs w:val="24"/>
          <w:lang w:val="sk-SK" w:eastAsia="cs-CZ"/>
        </w:rPr>
        <w:t>E</w:t>
      </w:r>
      <w:r w:rsidRPr="00EF078E">
        <w:rPr>
          <w:b/>
          <w:sz w:val="24"/>
          <w:szCs w:val="24"/>
          <w:lang w:val="sk-SK" w:eastAsia="cs-CZ"/>
        </w:rPr>
        <w:t xml:space="preserve"> ÚPRAVU CENY DOPRAVN</w:t>
      </w:r>
      <w:r w:rsidR="00113D28" w:rsidRPr="00EF078E">
        <w:rPr>
          <w:b/>
          <w:sz w:val="24"/>
          <w:szCs w:val="24"/>
          <w:lang w:val="sk-SK" w:eastAsia="cs-CZ"/>
        </w:rPr>
        <w:t>É</w:t>
      </w:r>
      <w:r w:rsidRPr="00EF078E">
        <w:rPr>
          <w:b/>
          <w:sz w:val="24"/>
          <w:szCs w:val="24"/>
          <w:lang w:val="sk-SK" w:eastAsia="cs-CZ"/>
        </w:rPr>
        <w:t>HO VÝKONU NA 1 KM</w:t>
      </w:r>
    </w:p>
    <w:tbl>
      <w:tblPr>
        <w:tblW w:w="993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3"/>
        <w:gridCol w:w="1701"/>
      </w:tblGrid>
      <w:tr w:rsidR="00EB7C1A" w:rsidRPr="00494AC2" w14:paraId="0E01F4AA" w14:textId="77777777" w:rsidTr="007E6D89">
        <w:trPr>
          <w:trHeight w:val="1020"/>
        </w:trPr>
        <w:tc>
          <w:tcPr>
            <w:tcW w:w="9934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006A6DC6" w14:textId="361F9FB5" w:rsidR="00EB7C1A" w:rsidRPr="00EF078E" w:rsidRDefault="00113D28" w:rsidP="00083BAF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32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Východisková</w:t>
            </w:r>
            <w:r w:rsidR="009D4E42" w:rsidRPr="00EF078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Cena dopravn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é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ho výkonu na 1 km pr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e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kalendá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r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y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rok </w:t>
            </w:r>
            <w:r w:rsidR="00EE2AD4" w:rsidRPr="00DB69BB">
              <w:rPr>
                <w:rFonts w:asciiTheme="minorHAnsi" w:hAnsiTheme="minorHAnsi" w:cs="Arial"/>
                <w:b/>
                <w:sz w:val="32"/>
                <w:lang w:val="sk-SK"/>
              </w:rPr>
              <w:t>2021</w:t>
            </w:r>
            <w:r w:rsidR="00EE2AD4" w:rsidRPr="00563F9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</w:t>
            </w:r>
            <w:r w:rsidRPr="00563F9E">
              <w:rPr>
                <w:rFonts w:asciiTheme="minorHAnsi" w:hAnsiTheme="minorHAnsi" w:cs="Arial"/>
                <w:b/>
                <w:sz w:val="32"/>
                <w:lang w:val="sk-SK"/>
              </w:rPr>
              <w:t>podľa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 P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r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ílohy č</w:t>
            </w:r>
            <w:r w:rsidR="009D4E42" w:rsidRPr="00EF078E">
              <w:rPr>
                <w:rFonts w:asciiTheme="minorHAnsi" w:hAnsiTheme="minorHAnsi" w:cs="Arial"/>
                <w:b/>
                <w:sz w:val="32"/>
                <w:lang w:val="sk-SK"/>
              </w:rPr>
              <w:t>.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 </w:t>
            </w:r>
            <w:r w:rsidR="00DB69BB">
              <w:rPr>
                <w:rFonts w:asciiTheme="minorHAnsi" w:hAnsiTheme="minorHAnsi" w:cs="Arial"/>
                <w:b/>
                <w:sz w:val="32"/>
                <w:lang w:val="sk-SK"/>
              </w:rPr>
              <w:t>7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sz w:val="32"/>
                <w:lang w:val="sk-SK"/>
              </w:rPr>
              <w:t>Z</w:t>
            </w:r>
            <w:r w:rsidR="007E6D89" w:rsidRPr="00EF078E">
              <w:rPr>
                <w:rFonts w:asciiTheme="minorHAnsi" w:hAnsiTheme="minorHAnsi" w:cs="Arial"/>
                <w:b/>
                <w:sz w:val="32"/>
                <w:lang w:val="sk-SK"/>
              </w:rPr>
              <w:t>mluvy</w:t>
            </w:r>
          </w:p>
        </w:tc>
      </w:tr>
      <w:tr w:rsidR="00EB7C1A" w:rsidRPr="00494AC2" w14:paraId="20D1E7C2" w14:textId="77777777" w:rsidTr="00AE24C3">
        <w:trPr>
          <w:trHeight w:val="575"/>
        </w:trPr>
        <w:tc>
          <w:tcPr>
            <w:tcW w:w="8233" w:type="dxa"/>
            <w:tcBorders>
              <w:top w:val="single" w:sz="18" w:space="0" w:color="auto"/>
            </w:tcBorders>
          </w:tcPr>
          <w:p w14:paraId="7C13C5EB" w14:textId="77777777" w:rsidR="00EB7C1A" w:rsidRPr="00EF078E" w:rsidRDefault="00EB7C1A" w:rsidP="00834291">
            <w:pPr>
              <w:spacing w:after="0" w:line="240" w:lineRule="auto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Náz</w:t>
            </w:r>
            <w:r w:rsidR="00113D28" w:rsidRPr="00494AC2">
              <w:rPr>
                <w:rFonts w:asciiTheme="minorHAnsi" w:hAnsiTheme="minorHAnsi" w:cs="Arial"/>
                <w:b/>
                <w:lang w:val="sk-SK"/>
              </w:rPr>
              <w:t>o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v položky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14:paraId="1D9CBB80" w14:textId="77777777" w:rsidR="00EB7C1A" w:rsidRPr="00EF078E" w:rsidRDefault="009D4E42" w:rsidP="00EF078E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Výcho</w:t>
            </w:r>
            <w:r w:rsidR="00113D28" w:rsidRPr="00494AC2">
              <w:rPr>
                <w:rFonts w:asciiTheme="minorHAnsi" w:hAnsiTheme="minorHAnsi" w:cs="Arial"/>
                <w:b/>
                <w:lang w:val="sk-SK"/>
              </w:rPr>
              <w:t xml:space="preserve">diskové 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hodnoty</w:t>
            </w:r>
          </w:p>
        </w:tc>
      </w:tr>
      <w:tr w:rsidR="00EB7C1A" w:rsidRPr="00494AC2" w14:paraId="4636DE20" w14:textId="77777777" w:rsidTr="00AE24C3">
        <w:trPr>
          <w:trHeight w:val="170"/>
        </w:trPr>
        <w:tc>
          <w:tcPr>
            <w:tcW w:w="8233" w:type="dxa"/>
          </w:tcPr>
          <w:p w14:paraId="2FB4B12E" w14:textId="1E1AB119" w:rsidR="005C36F1" w:rsidRPr="00EF078E" w:rsidRDefault="00113D28" w:rsidP="0037761B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lang w:val="sk-SK"/>
              </w:rPr>
            </w:pPr>
            <w:proofErr w:type="spellStart"/>
            <w:r w:rsidRPr="00EF078E">
              <w:rPr>
                <w:rFonts w:asciiTheme="minorHAnsi" w:hAnsiTheme="minorHAnsi"/>
                <w:b/>
                <w:lang w:val="sk-SK"/>
              </w:rPr>
              <w:t>M</w:t>
            </w:r>
            <w:r w:rsidRPr="00494AC2">
              <w:rPr>
                <w:rFonts w:asciiTheme="minorHAnsi" w:hAnsiTheme="minorHAnsi"/>
                <w:b/>
                <w:vertAlign w:val="subscript"/>
                <w:lang w:val="sk-SK"/>
              </w:rPr>
              <w:t>ponuka</w:t>
            </w:r>
            <w:proofErr w:type="spellEnd"/>
            <w:r w:rsidR="00EB7C1A" w:rsidRPr="00EF078E">
              <w:rPr>
                <w:rFonts w:asciiTheme="minorHAnsi" w:hAnsiTheme="minorHAnsi"/>
                <w:b/>
                <w:lang w:val="sk-SK"/>
              </w:rPr>
              <w:tab/>
            </w:r>
            <w:r w:rsidR="007E6D89" w:rsidRPr="00EF078E">
              <w:rPr>
                <w:rFonts w:asciiTheme="minorHAnsi" w:hAnsiTheme="minorHAnsi"/>
                <w:b/>
                <w:lang w:val="sk-SK"/>
              </w:rPr>
              <w:tab/>
            </w:r>
            <w:r w:rsidR="0094064D" w:rsidRPr="0094064D">
              <w:rPr>
                <w:rFonts w:asciiTheme="minorHAnsi" w:hAnsiTheme="minorHAnsi"/>
                <w:bCs/>
                <w:lang w:val="sk-SK"/>
              </w:rPr>
              <w:t>O</w:t>
            </w:r>
            <w:r w:rsidR="0037761B">
              <w:rPr>
                <w:rFonts w:asciiTheme="minorHAnsi" w:hAnsiTheme="minorHAnsi"/>
                <w:lang w:val="sk-SK"/>
              </w:rPr>
              <w:t>sobné</w:t>
            </w:r>
            <w:r w:rsidR="0037761B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EB17E6" w:rsidRPr="00EF078E">
              <w:rPr>
                <w:rFonts w:asciiTheme="minorHAnsi" w:hAnsiTheme="minorHAnsi"/>
                <w:lang w:val="sk-SK"/>
              </w:rPr>
              <w:t xml:space="preserve">náklady </w:t>
            </w:r>
            <w:r w:rsidRPr="00494AC2">
              <w:rPr>
                <w:rFonts w:asciiTheme="minorHAnsi" w:hAnsiTheme="minorHAnsi"/>
                <w:lang w:val="sk-SK"/>
              </w:rPr>
              <w:t>vodičov</w:t>
            </w:r>
            <w:r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94064D">
              <w:rPr>
                <w:rFonts w:asciiTheme="minorHAnsi" w:hAnsiTheme="minorHAnsi"/>
                <w:lang w:val="sk-SK"/>
              </w:rPr>
              <w:t>(</w:t>
            </w:r>
            <w:r w:rsidR="007E6D89" w:rsidRPr="00EF078E">
              <w:rPr>
                <w:rFonts w:asciiTheme="minorHAnsi" w:hAnsiTheme="minorHAnsi"/>
                <w:lang w:val="sk-SK"/>
              </w:rPr>
              <w:t>v</w:t>
            </w:r>
            <w:r w:rsidRPr="00494AC2">
              <w:rPr>
                <w:rFonts w:asciiTheme="minorHAnsi" w:hAnsiTheme="minorHAnsi"/>
                <w:lang w:val="sk-SK"/>
              </w:rPr>
              <w:t>rátane</w:t>
            </w:r>
            <w:r w:rsidR="007E6D89" w:rsidRPr="00EF078E">
              <w:rPr>
                <w:rFonts w:asciiTheme="minorHAnsi" w:hAnsiTheme="minorHAnsi"/>
                <w:lang w:val="sk-SK"/>
              </w:rPr>
              <w:t xml:space="preserve"> odvod</w:t>
            </w:r>
            <w:r w:rsidRPr="00494AC2">
              <w:rPr>
                <w:rFonts w:asciiTheme="minorHAnsi" w:hAnsiTheme="minorHAnsi"/>
                <w:lang w:val="sk-SK"/>
              </w:rPr>
              <w:t>ov</w:t>
            </w:r>
            <w:r w:rsidR="0094064D">
              <w:rPr>
                <w:rFonts w:asciiTheme="minorHAnsi" w:hAnsiTheme="minorHAnsi"/>
                <w:lang w:val="sk-SK"/>
              </w:rPr>
              <w:t>)</w:t>
            </w:r>
            <w:r w:rsidR="009D4E42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E6D89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41FDF1ED" w14:textId="77777777" w:rsidR="00EB7C1A" w:rsidRPr="00EF078E" w:rsidRDefault="007E6D89" w:rsidP="007E6D8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</w:t>
            </w:r>
            <w:r w:rsidR="00113D28" w:rsidRPr="00EF078E">
              <w:rPr>
                <w:rFonts w:asciiTheme="minorHAnsi" w:hAnsiTheme="minorHAnsi" w:cs="Arial"/>
                <w:highlight w:val="yellow"/>
                <w:lang w:val="sk-SK"/>
              </w:rPr>
              <w:t>ENÉ</w:t>
            </w: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]</w:t>
            </w:r>
          </w:p>
        </w:tc>
      </w:tr>
      <w:tr w:rsidR="00EB7C1A" w:rsidRPr="00494AC2" w14:paraId="4CA1BF9D" w14:textId="77777777" w:rsidTr="00AE24C3">
        <w:trPr>
          <w:trHeight w:val="170"/>
        </w:trPr>
        <w:tc>
          <w:tcPr>
            <w:tcW w:w="8233" w:type="dxa"/>
          </w:tcPr>
          <w:p w14:paraId="41F440F9" w14:textId="77777777" w:rsidR="00EB7C1A" w:rsidRPr="00EF078E" w:rsidRDefault="00113D28" w:rsidP="007E6D89">
            <w:pPr>
              <w:spacing w:after="0" w:line="240" w:lineRule="auto"/>
              <w:rPr>
                <w:rFonts w:asciiTheme="minorHAnsi" w:hAnsiTheme="minorHAnsi" w:cs="Arial"/>
                <w:b/>
                <w:lang w:val="sk-SK"/>
              </w:rPr>
            </w:pPr>
            <w:proofErr w:type="spellStart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PHMponuka</w:t>
            </w:r>
            <w:proofErr w:type="spellEnd"/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 xml:space="preserve"> </w:t>
            </w:r>
            <w:r w:rsidR="007E6D89"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ab/>
            </w:r>
            <w:r w:rsidR="007E6D89" w:rsidRPr="00EF078E">
              <w:rPr>
                <w:rFonts w:asciiTheme="minorHAnsi" w:hAnsiTheme="minorHAnsi" w:cs="Arial"/>
                <w:color w:val="000000"/>
                <w:lang w:val="sk-SK"/>
              </w:rPr>
              <w:t>Pohonné hmoty (palivo)</w:t>
            </w:r>
            <w:r w:rsidR="00EB17E6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526D7802" w14:textId="77777777" w:rsidR="00EB7C1A" w:rsidRPr="00EF078E" w:rsidRDefault="00113D28" w:rsidP="007E6D8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94064D" w:rsidRPr="00494AC2" w14:paraId="668A8F0A" w14:textId="77777777" w:rsidTr="00AE24C3">
        <w:trPr>
          <w:trHeight w:val="170"/>
        </w:trPr>
        <w:tc>
          <w:tcPr>
            <w:tcW w:w="8233" w:type="dxa"/>
          </w:tcPr>
          <w:p w14:paraId="7F48830F" w14:textId="04083324" w:rsidR="0094064D" w:rsidRPr="00EF078E" w:rsidRDefault="0094064D" w:rsidP="007E6D89">
            <w:pPr>
              <w:spacing w:after="0" w:line="240" w:lineRule="auto"/>
              <w:rPr>
                <w:rFonts w:asciiTheme="minorHAnsi" w:hAnsiTheme="minorHAnsi" w:cs="Arial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O</w:t>
            </w:r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V1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Pr="00EF078E">
              <w:rPr>
                <w:rFonts w:asciiTheme="minorHAnsi" w:hAnsiTheme="minorHAnsi" w:cs="Arial"/>
                <w:color w:val="000000"/>
                <w:vertAlign w:val="subscript"/>
                <w:lang w:val="sk-SK"/>
              </w:rPr>
              <w:tab/>
            </w:r>
            <w:r w:rsidRPr="0094064D">
              <w:rPr>
                <w:rFonts w:asciiTheme="minorHAnsi" w:hAnsiTheme="minorHAnsi" w:cs="Arial"/>
                <w:color w:val="000000"/>
                <w:lang w:val="sk-SK"/>
              </w:rPr>
              <w:t xml:space="preserve">Variabilné náklady – náklady za užívanie autobusových staníc a </w:t>
            </w:r>
            <w:r>
              <w:rPr>
                <w:rFonts w:asciiTheme="minorHAnsi" w:hAnsiTheme="minorHAnsi" w:cs="Arial"/>
                <w:color w:val="000000"/>
                <w:lang w:val="sk-SK"/>
              </w:rPr>
              <w:tab/>
            </w:r>
            <w:r>
              <w:rPr>
                <w:rFonts w:asciiTheme="minorHAnsi" w:hAnsiTheme="minorHAnsi" w:cs="Arial"/>
                <w:color w:val="000000"/>
                <w:lang w:val="sk-SK"/>
              </w:rPr>
              <w:tab/>
            </w:r>
            <w:r>
              <w:rPr>
                <w:rFonts w:asciiTheme="minorHAnsi" w:hAnsiTheme="minorHAnsi" w:cs="Arial"/>
                <w:color w:val="000000"/>
                <w:lang w:val="sk-SK"/>
              </w:rPr>
              <w:tab/>
            </w:r>
            <w:r>
              <w:rPr>
                <w:rFonts w:asciiTheme="minorHAnsi" w:hAnsiTheme="minorHAnsi" w:cs="Arial"/>
                <w:color w:val="000000"/>
                <w:lang w:val="sk-SK"/>
              </w:rPr>
              <w:tab/>
            </w:r>
            <w:r w:rsidRPr="0094064D">
              <w:rPr>
                <w:rFonts w:asciiTheme="minorHAnsi" w:hAnsiTheme="minorHAnsi" w:cs="Arial"/>
                <w:color w:val="000000"/>
                <w:lang w:val="sk-SK"/>
              </w:rPr>
              <w:t xml:space="preserve">terminálov 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  <w:tc>
          <w:tcPr>
            <w:tcW w:w="1701" w:type="dxa"/>
            <w:vAlign w:val="center"/>
          </w:tcPr>
          <w:p w14:paraId="1BD8C858" w14:textId="79180EA2" w:rsidR="0094064D" w:rsidRPr="00EF078E" w:rsidRDefault="0094064D" w:rsidP="007E6D89">
            <w:pPr>
              <w:spacing w:after="0" w:line="240" w:lineRule="auto"/>
              <w:jc w:val="center"/>
              <w:rPr>
                <w:rFonts w:asciiTheme="minorHAnsi" w:hAnsiTheme="minorHAnsi" w:cs="Arial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EB7C1A" w:rsidRPr="00494AC2" w14:paraId="3DE69F59" w14:textId="77777777" w:rsidTr="00AE24C3">
        <w:trPr>
          <w:trHeight w:val="170"/>
        </w:trPr>
        <w:tc>
          <w:tcPr>
            <w:tcW w:w="8233" w:type="dxa"/>
          </w:tcPr>
          <w:p w14:paraId="7440D089" w14:textId="67849508" w:rsidR="00EB7C1A" w:rsidRPr="003508B8" w:rsidRDefault="00113D28" w:rsidP="00FA56D3">
            <w:pPr>
              <w:spacing w:after="0" w:line="240" w:lineRule="auto"/>
              <w:rPr>
                <w:rFonts w:asciiTheme="minorHAnsi" w:hAnsiTheme="minorHAnsi" w:cs="Arial"/>
                <w:b/>
                <w:color w:val="000000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O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V</w:t>
            </w:r>
            <w:r w:rsidR="0094064D">
              <w:rPr>
                <w:rFonts w:asciiTheme="minorHAnsi" w:hAnsiTheme="minorHAnsi" w:cs="Arial"/>
                <w:b/>
                <w:color w:val="000000"/>
                <w:lang w:val="sk-SK"/>
              </w:rPr>
              <w:t>2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="00EB7C1A" w:rsidRPr="00EF078E">
              <w:rPr>
                <w:rFonts w:asciiTheme="minorHAnsi" w:hAnsiTheme="minorHAnsi" w:cs="Arial"/>
                <w:color w:val="000000"/>
                <w:vertAlign w:val="subscript"/>
                <w:lang w:val="sk-SK"/>
              </w:rPr>
              <w:tab/>
            </w:r>
            <w:r w:rsidR="00FA56D3" w:rsidRPr="00EF078E">
              <w:rPr>
                <w:rFonts w:asciiTheme="minorHAnsi" w:hAnsiTheme="minorHAnsi" w:cs="Arial"/>
                <w:color w:val="000000"/>
                <w:lang w:val="sk-SK"/>
              </w:rPr>
              <w:t>Ostatn</w:t>
            </w:r>
            <w:r w:rsidR="00FA56D3">
              <w:rPr>
                <w:rFonts w:asciiTheme="minorHAnsi" w:hAnsiTheme="minorHAnsi" w:cs="Arial"/>
                <w:color w:val="000000"/>
                <w:lang w:val="sk-SK"/>
              </w:rPr>
              <w:t>é</w:t>
            </w:r>
            <w:r w:rsidR="00FA56D3" w:rsidRPr="00EF078E">
              <w:rPr>
                <w:rFonts w:asciiTheme="minorHAnsi" w:hAnsiTheme="minorHAnsi" w:cs="Arial"/>
                <w:color w:val="000000"/>
                <w:lang w:val="sk-SK"/>
              </w:rPr>
              <w:t xml:space="preserve"> variabiln</w:t>
            </w:r>
            <w:r w:rsidR="00FA56D3">
              <w:rPr>
                <w:rFonts w:asciiTheme="minorHAnsi" w:hAnsiTheme="minorHAnsi" w:cs="Arial"/>
                <w:color w:val="000000"/>
                <w:lang w:val="sk-SK"/>
              </w:rPr>
              <w:t xml:space="preserve">é 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náklady</w:t>
            </w:r>
            <w:r w:rsidR="00EB7C1A" w:rsidRPr="00EF078E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ins w:id="0" w:author="Stanislav Galas" w:date="2021-09-03T14:28:00Z">
              <w:r w:rsidR="00356751">
                <w:rPr>
                  <w:rFonts w:asciiTheme="minorHAnsi" w:hAnsiTheme="minorHAnsi" w:cs="Arial"/>
                  <w:color w:val="000000"/>
                  <w:lang w:val="sk-SK"/>
                </w:rPr>
                <w:t xml:space="preserve">2 </w:t>
              </w:r>
            </w:ins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EB17E6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758D0430" w14:textId="77777777" w:rsidR="00EB7C1A" w:rsidRPr="00EF078E" w:rsidRDefault="00113D28" w:rsidP="007E6D8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000000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EB7C1A" w:rsidRPr="00494AC2" w14:paraId="4C7EB0A9" w14:textId="77777777" w:rsidTr="00AE24C3">
        <w:trPr>
          <w:trHeight w:val="170"/>
        </w:trPr>
        <w:tc>
          <w:tcPr>
            <w:tcW w:w="8233" w:type="dxa"/>
          </w:tcPr>
          <w:p w14:paraId="537BE130" w14:textId="65DA87B7" w:rsidR="00EB7C1A" w:rsidRPr="00EF078E" w:rsidRDefault="00113D28" w:rsidP="00AE24C3">
            <w:pPr>
              <w:spacing w:after="0"/>
              <w:jc w:val="both"/>
              <w:rPr>
                <w:rFonts w:asciiTheme="minorHAnsi" w:hAnsiTheme="minorHAnsi" w:cs="Arial"/>
                <w:b/>
                <w:color w:val="000000"/>
                <w:lang w:val="sk-SK"/>
              </w:rPr>
            </w:pPr>
            <w:proofErr w:type="spellStart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F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O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="007E6D89"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ab/>
            </w:r>
            <w:r w:rsidR="00EB7C1A" w:rsidRPr="00EF078E">
              <w:rPr>
                <w:rFonts w:asciiTheme="minorHAnsi" w:hAnsiTheme="minorHAnsi" w:cs="Arial"/>
                <w:color w:val="000000"/>
                <w:vertAlign w:val="subscript"/>
                <w:lang w:val="sk-SK"/>
              </w:rPr>
              <w:tab/>
            </w:r>
            <w:r w:rsidR="0037761B" w:rsidRPr="00DB69BB">
              <w:rPr>
                <w:rFonts w:asciiTheme="minorHAnsi" w:hAnsiTheme="minorHAnsi"/>
                <w:color w:val="000000"/>
                <w:lang w:val="sk-SK"/>
              </w:rPr>
              <w:t xml:space="preserve">Náklady spojené s vlastníctvom a/alebo používaním vozidiel PAD – odpisy </w:t>
            </w:r>
            <w:r w:rsidR="0037761B">
              <w:rPr>
                <w:rFonts w:asciiTheme="minorHAnsi" w:hAnsiTheme="minorHAnsi"/>
                <w:color w:val="000000"/>
                <w:lang w:val="sk-SK"/>
              </w:rPr>
              <w:tab/>
            </w:r>
            <w:r w:rsidR="0037761B">
              <w:rPr>
                <w:rFonts w:asciiTheme="minorHAnsi" w:hAnsiTheme="minorHAnsi"/>
                <w:color w:val="000000"/>
                <w:lang w:val="sk-SK"/>
              </w:rPr>
              <w:tab/>
            </w:r>
            <w:r w:rsidR="0037761B" w:rsidRPr="00DB69BB">
              <w:rPr>
                <w:rFonts w:asciiTheme="minorHAnsi" w:hAnsiTheme="minorHAnsi"/>
                <w:color w:val="000000"/>
                <w:lang w:val="sk-SK"/>
              </w:rPr>
              <w:t>/ nájomné bez úrokov</w:t>
            </w:r>
            <w:r w:rsidR="00F70CDD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527ACFB2" w14:textId="77777777" w:rsidR="00EB7C1A" w:rsidRPr="00EF078E" w:rsidRDefault="00113D28" w:rsidP="007E6D89">
            <w:pPr>
              <w:spacing w:after="0"/>
              <w:jc w:val="center"/>
              <w:rPr>
                <w:rFonts w:asciiTheme="minorHAnsi" w:hAnsiTheme="minorHAnsi" w:cs="Arial"/>
                <w:b/>
                <w:color w:val="000000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37761B" w:rsidRPr="00494AC2" w14:paraId="1B126BF8" w14:textId="77777777" w:rsidTr="00AE24C3">
        <w:trPr>
          <w:trHeight w:val="170"/>
        </w:trPr>
        <w:tc>
          <w:tcPr>
            <w:tcW w:w="8233" w:type="dxa"/>
          </w:tcPr>
          <w:p w14:paraId="1D573DAA" w14:textId="0C6591DD" w:rsidR="0037761B" w:rsidRDefault="0037761B">
            <w:pPr>
              <w:spacing w:after="0"/>
              <w:jc w:val="both"/>
              <w:rPr>
                <w:rFonts w:asciiTheme="minorHAnsi" w:hAnsiTheme="minorHAnsi" w:cs="Calibri"/>
                <w:b/>
                <w:color w:val="000000"/>
                <w:lang w:val="sk-SK"/>
              </w:rPr>
            </w:pPr>
            <w:r>
              <w:rPr>
                <w:rFonts w:asciiTheme="minorHAnsi" w:hAnsiTheme="minorHAnsi" w:cs="Calibri"/>
                <w:b/>
                <w:color w:val="000000"/>
                <w:lang w:val="sk-SK"/>
              </w:rPr>
              <w:t>ÚR</w:t>
            </w:r>
            <w:r>
              <w:rPr>
                <w:rFonts w:asciiTheme="minorHAnsi" w:hAnsiTheme="minorHAnsi" w:cs="Calibri"/>
                <w:b/>
                <w:color w:val="000000"/>
                <w:lang w:val="sk-SK"/>
              </w:rPr>
              <w:tab/>
            </w:r>
            <w:r>
              <w:rPr>
                <w:rFonts w:asciiTheme="minorHAnsi" w:hAnsiTheme="minorHAnsi" w:cs="Calibri"/>
                <w:b/>
                <w:color w:val="000000"/>
                <w:lang w:val="sk-SK"/>
              </w:rPr>
              <w:tab/>
            </w:r>
            <w:r w:rsidRPr="00DB69BB">
              <w:rPr>
                <w:rFonts w:asciiTheme="minorHAnsi" w:hAnsiTheme="minorHAnsi"/>
                <w:color w:val="000000"/>
                <w:lang w:val="sk-SK"/>
              </w:rPr>
              <w:t xml:space="preserve">Úrokové náklady spojené s financovaním vlastníctva a/alebo používaním </w:t>
            </w:r>
            <w:r>
              <w:rPr>
                <w:rFonts w:asciiTheme="minorHAnsi" w:hAnsiTheme="minorHAnsi"/>
                <w:color w:val="000000"/>
                <w:lang w:val="sk-SK"/>
              </w:rPr>
              <w:tab/>
            </w:r>
            <w:r>
              <w:rPr>
                <w:rFonts w:asciiTheme="minorHAnsi" w:hAnsiTheme="minorHAnsi"/>
                <w:color w:val="000000"/>
                <w:lang w:val="sk-SK"/>
              </w:rPr>
              <w:tab/>
            </w:r>
            <w:r w:rsidRPr="00DB69BB">
              <w:rPr>
                <w:rFonts w:asciiTheme="minorHAnsi" w:hAnsiTheme="minorHAnsi"/>
                <w:color w:val="000000"/>
                <w:lang w:val="sk-SK"/>
              </w:rPr>
              <w:t>vozidiel PAD – úroky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(</w:t>
            </w:r>
            <w:r w:rsidRPr="004E741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ÚR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1701" w:type="dxa"/>
            <w:vAlign w:val="center"/>
          </w:tcPr>
          <w:p w14:paraId="36E57050" w14:textId="31AFBABD" w:rsidR="0037761B" w:rsidRPr="00EF078E" w:rsidRDefault="0037761B" w:rsidP="007E6D89">
            <w:pPr>
              <w:spacing w:after="0"/>
              <w:jc w:val="center"/>
              <w:rPr>
                <w:rFonts w:asciiTheme="minorHAnsi" w:hAnsiTheme="minorHAnsi" w:cs="Arial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EB7C1A" w:rsidRPr="00494AC2" w14:paraId="41B9AB32" w14:textId="77777777" w:rsidTr="00AE24C3">
        <w:trPr>
          <w:trHeight w:val="170"/>
        </w:trPr>
        <w:tc>
          <w:tcPr>
            <w:tcW w:w="8233" w:type="dxa"/>
          </w:tcPr>
          <w:p w14:paraId="334C2ACC" w14:textId="4BE6547E" w:rsidR="00EB7C1A" w:rsidRPr="00EF078E" w:rsidRDefault="00AE24C3" w:rsidP="0037761B">
            <w:pPr>
              <w:spacing w:after="0"/>
              <w:jc w:val="both"/>
              <w:rPr>
                <w:rFonts w:asciiTheme="minorHAnsi" w:hAnsiTheme="minorHAnsi"/>
                <w:lang w:val="sk-SK"/>
              </w:rPr>
            </w:pPr>
            <w:proofErr w:type="spellStart"/>
            <w:r>
              <w:rPr>
                <w:rFonts w:asciiTheme="minorHAnsi" w:hAnsiTheme="minorHAnsi" w:cs="Calibri"/>
                <w:b/>
                <w:color w:val="000000"/>
                <w:lang w:val="sk-SK"/>
              </w:rPr>
              <w:t>OF</w:t>
            </w:r>
            <w:r w:rsidR="00113D28" w:rsidRPr="00494AC2">
              <w:rPr>
                <w:rFonts w:asciiTheme="minorHAnsi" w:hAnsiTheme="minorHAnsi" w:cs="Calibri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="007E6D89" w:rsidRPr="00EF078E">
              <w:rPr>
                <w:rFonts w:asciiTheme="minorHAnsi" w:hAnsiTheme="minorHAnsi" w:cs="Calibri"/>
                <w:color w:val="000000"/>
                <w:vertAlign w:val="subscript"/>
                <w:lang w:val="sk-SK"/>
              </w:rPr>
              <w:tab/>
            </w:r>
            <w:r w:rsidR="00563F9E">
              <w:rPr>
                <w:rFonts w:asciiTheme="minorHAnsi" w:hAnsiTheme="minorHAnsi" w:cs="Calibri"/>
                <w:color w:val="000000"/>
                <w:vertAlign w:val="subscript"/>
                <w:lang w:val="sk-SK"/>
              </w:rPr>
              <w:t xml:space="preserve">                  </w:t>
            </w:r>
            <w:r w:rsidR="00563F9E">
              <w:rPr>
                <w:rFonts w:asciiTheme="minorHAnsi" w:hAnsiTheme="minorHAnsi" w:cs="Arial"/>
                <w:lang w:val="sk-SK"/>
              </w:rPr>
              <w:t xml:space="preserve">  </w:t>
            </w:r>
            <w:r w:rsidR="0037761B">
              <w:rPr>
                <w:rFonts w:asciiTheme="minorHAnsi" w:hAnsiTheme="minorHAnsi" w:cs="Arial"/>
                <w:lang w:val="sk-SK"/>
              </w:rPr>
              <w:t>Prevádzková a s</w:t>
            </w:r>
            <w:r w:rsidR="0037761B" w:rsidRPr="00EF078E">
              <w:rPr>
                <w:rFonts w:asciiTheme="minorHAnsi" w:hAnsiTheme="minorHAnsi" w:cs="Arial"/>
                <w:lang w:val="sk-SK"/>
              </w:rPr>
              <w:t>právn</w:t>
            </w:r>
            <w:r w:rsidR="0037761B" w:rsidRPr="00494AC2">
              <w:rPr>
                <w:rFonts w:asciiTheme="minorHAnsi" w:hAnsiTheme="minorHAnsi" w:cs="Arial"/>
                <w:lang w:val="sk-SK"/>
              </w:rPr>
              <w:t xml:space="preserve">a </w:t>
            </w:r>
            <w:r w:rsidR="008E4D90" w:rsidRPr="00494AC2">
              <w:rPr>
                <w:rFonts w:asciiTheme="minorHAnsi" w:hAnsiTheme="minorHAnsi" w:cs="Arial"/>
                <w:lang w:val="sk-SK"/>
              </w:rPr>
              <w:t>réžia</w:t>
            </w:r>
            <w:r w:rsidR="005C36F1" w:rsidRPr="00EF078E">
              <w:rPr>
                <w:rFonts w:asciiTheme="minorHAnsi" w:hAnsiTheme="minorHAnsi" w:cs="Arial"/>
                <w:lang w:val="sk-SK"/>
              </w:rPr>
              <w:t xml:space="preserve"> </w:t>
            </w:r>
            <w:r w:rsidR="007E6D89" w:rsidRPr="00EF078E">
              <w:rPr>
                <w:rFonts w:asciiTheme="minorHAnsi" w:hAnsiTheme="minorHAnsi" w:cs="Arial"/>
                <w:lang w:val="sk-SK"/>
              </w:rPr>
              <w:t>a ostatn</w:t>
            </w:r>
            <w:r w:rsidR="00113D28" w:rsidRPr="00494AC2">
              <w:rPr>
                <w:rFonts w:asciiTheme="minorHAnsi" w:hAnsiTheme="minorHAnsi" w:cs="Arial"/>
                <w:lang w:val="sk-SK"/>
              </w:rPr>
              <w:t>é</w:t>
            </w:r>
            <w:r w:rsidR="007E6D89" w:rsidRPr="00EF078E">
              <w:rPr>
                <w:rFonts w:asciiTheme="minorHAnsi" w:hAnsiTheme="minorHAnsi" w:cs="Arial"/>
                <w:lang w:val="sk-SK"/>
              </w:rPr>
              <w:t xml:space="preserve"> </w:t>
            </w:r>
            <w:r w:rsidR="00113D28" w:rsidRPr="00494AC2">
              <w:rPr>
                <w:rFonts w:asciiTheme="minorHAnsi" w:hAnsiTheme="minorHAnsi" w:cs="Arial"/>
                <w:lang w:val="sk-SK"/>
              </w:rPr>
              <w:t>predvídateľné prevádzkové</w:t>
            </w:r>
            <w:r w:rsidR="00113D28" w:rsidRPr="00494AC2" w:rsidDel="00113D28">
              <w:rPr>
                <w:rFonts w:asciiTheme="minorHAnsi" w:hAnsiTheme="minorHAnsi" w:cs="Arial"/>
                <w:lang w:val="sk-SK"/>
              </w:rPr>
              <w:t xml:space="preserve"> </w:t>
            </w:r>
            <w:r w:rsidR="00563F9E">
              <w:rPr>
                <w:rFonts w:asciiTheme="minorHAnsi" w:hAnsiTheme="minorHAnsi" w:cs="Arial"/>
                <w:lang w:val="sk-SK"/>
              </w:rPr>
              <w:t xml:space="preserve">náklady </w:t>
            </w:r>
            <w:r w:rsidR="0094064D">
              <w:rPr>
                <w:rFonts w:asciiTheme="minorHAnsi" w:hAnsiTheme="minorHAnsi" w:cs="Arial"/>
                <w:lang w:val="sk-SK"/>
              </w:rPr>
              <w:tab/>
            </w:r>
            <w:r w:rsidR="0094064D">
              <w:rPr>
                <w:rFonts w:asciiTheme="minorHAnsi" w:hAnsiTheme="minorHAnsi" w:cs="Arial"/>
                <w:lang w:val="sk-SK"/>
              </w:rPr>
              <w:tab/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/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F70CDD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  <w:tc>
          <w:tcPr>
            <w:tcW w:w="1701" w:type="dxa"/>
            <w:vAlign w:val="center"/>
          </w:tcPr>
          <w:p w14:paraId="0C12A110" w14:textId="77777777" w:rsidR="00EB7C1A" w:rsidRPr="00EF078E" w:rsidRDefault="00113D28" w:rsidP="007E6D89">
            <w:pPr>
              <w:spacing w:after="0"/>
              <w:jc w:val="center"/>
              <w:rPr>
                <w:rFonts w:asciiTheme="minorHAnsi" w:hAnsiTheme="minorHAnsi" w:cs="Arial"/>
                <w:b/>
                <w:color w:val="000000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94064D" w:rsidRPr="00494AC2" w14:paraId="0D15D846" w14:textId="77777777" w:rsidTr="00AE24C3">
        <w:trPr>
          <w:trHeight w:val="170"/>
        </w:trPr>
        <w:tc>
          <w:tcPr>
            <w:tcW w:w="8233" w:type="dxa"/>
          </w:tcPr>
          <w:p w14:paraId="51111B66" w14:textId="0BC11177" w:rsidR="0094064D" w:rsidRDefault="0094064D" w:rsidP="0094064D">
            <w:pPr>
              <w:spacing w:after="0"/>
              <w:jc w:val="both"/>
              <w:rPr>
                <w:rFonts w:asciiTheme="minorHAnsi" w:hAnsiTheme="minorHAnsi" w:cs="Calibri"/>
                <w:b/>
                <w:color w:val="000000"/>
                <w:lang w:val="sk-SK"/>
              </w:rPr>
            </w:pPr>
            <w:proofErr w:type="spellStart"/>
            <w:r>
              <w:rPr>
                <w:rFonts w:asciiTheme="minorHAnsi" w:hAnsiTheme="minorHAnsi" w:cs="Calibri"/>
                <w:b/>
                <w:color w:val="000000"/>
                <w:lang w:val="sk-SK"/>
              </w:rPr>
              <w:t>ZM</w:t>
            </w:r>
            <w:r w:rsidRPr="00494AC2">
              <w:rPr>
                <w:rFonts w:asciiTheme="minorHAnsi" w:hAnsiTheme="minorHAnsi" w:cs="Calibri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Pr="00EF078E">
              <w:rPr>
                <w:rFonts w:asciiTheme="minorHAnsi" w:hAnsiTheme="minorHAnsi" w:cs="Calibri"/>
                <w:color w:val="000000"/>
                <w:vertAlign w:val="subscript"/>
                <w:lang w:val="sk-SK"/>
              </w:rPr>
              <w:tab/>
            </w:r>
            <w:r>
              <w:rPr>
                <w:rFonts w:asciiTheme="minorHAnsi" w:hAnsiTheme="minorHAnsi" w:cs="Arial"/>
                <w:lang w:val="sk-SK"/>
              </w:rPr>
              <w:t xml:space="preserve">Zisková marža 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  <w:tc>
          <w:tcPr>
            <w:tcW w:w="1701" w:type="dxa"/>
            <w:vAlign w:val="center"/>
          </w:tcPr>
          <w:p w14:paraId="1854ED07" w14:textId="18D99A22" w:rsidR="0094064D" w:rsidRPr="00EF078E" w:rsidRDefault="0094064D" w:rsidP="0094064D">
            <w:pPr>
              <w:spacing w:after="0"/>
              <w:jc w:val="center"/>
              <w:rPr>
                <w:rFonts w:asciiTheme="minorHAnsi" w:hAnsiTheme="minorHAnsi" w:cs="Arial"/>
                <w:highlight w:val="yellow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</w:tr>
      <w:tr w:rsidR="0094064D" w:rsidRPr="00494AC2" w14:paraId="58495A69" w14:textId="77777777" w:rsidTr="00AE24C3">
        <w:trPr>
          <w:trHeight w:val="841"/>
        </w:trPr>
        <w:tc>
          <w:tcPr>
            <w:tcW w:w="8233" w:type="dxa"/>
            <w:tcBorders>
              <w:bottom w:val="single" w:sz="18" w:space="0" w:color="auto"/>
            </w:tcBorders>
          </w:tcPr>
          <w:p w14:paraId="0AE9627A" w14:textId="1EDC6EB8" w:rsidR="0094064D" w:rsidRPr="00EF078E" w:rsidRDefault="0094064D" w:rsidP="0094064D">
            <w:pPr>
              <w:jc w:val="both"/>
              <w:rPr>
                <w:rFonts w:asciiTheme="minorHAnsi" w:hAnsiTheme="minorHAnsi" w:cs="Calibri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>Výcho</w:t>
            </w:r>
            <w:r w:rsidRPr="00494AC2">
              <w:rPr>
                <w:rFonts w:asciiTheme="minorHAnsi" w:hAnsiTheme="minorHAnsi" w:cs="Calibri"/>
                <w:b/>
                <w:color w:val="000000"/>
                <w:lang w:val="sk-SK"/>
              </w:rPr>
              <w:t>disková</w:t>
            </w: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 Cena dopravn</w:t>
            </w:r>
            <w:r w:rsidRPr="00494AC2">
              <w:rPr>
                <w:rFonts w:asciiTheme="minorHAnsi" w:hAnsiTheme="minorHAnsi" w:cs="Calibri"/>
                <w:b/>
                <w:color w:val="000000"/>
                <w:lang w:val="sk-SK"/>
              </w:rPr>
              <w:t>é</w:t>
            </w: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>ho výkonu na 1 km pr</w:t>
            </w:r>
            <w:r w:rsidRPr="00494AC2">
              <w:rPr>
                <w:rFonts w:asciiTheme="minorHAnsi" w:hAnsiTheme="minorHAnsi" w:cs="Calibri"/>
                <w:b/>
                <w:color w:val="000000"/>
                <w:lang w:val="sk-SK"/>
              </w:rPr>
              <w:t>e</w:t>
            </w: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 kalendá</w:t>
            </w:r>
            <w:r w:rsidRPr="00494AC2">
              <w:rPr>
                <w:rFonts w:asciiTheme="minorHAnsi" w:hAnsiTheme="minorHAnsi" w:cs="Calibri"/>
                <w:b/>
                <w:color w:val="000000"/>
                <w:lang w:val="sk-SK"/>
              </w:rPr>
              <w:t>rny</w:t>
            </w:r>
            <w:r w:rsidRPr="00EF078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 </w:t>
            </w:r>
            <w:r w:rsidRPr="00563F9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rok </w:t>
            </w:r>
            <w:r w:rsidRPr="00DB69BB">
              <w:rPr>
                <w:rFonts w:asciiTheme="minorHAnsi" w:hAnsiTheme="minorHAnsi" w:cs="Calibri"/>
                <w:b/>
                <w:color w:val="000000"/>
                <w:lang w:val="sk-SK"/>
              </w:rPr>
              <w:t>2021</w:t>
            </w:r>
            <w:r w:rsidRPr="00563F9E">
              <w:rPr>
                <w:rFonts w:asciiTheme="minorHAnsi" w:hAnsiTheme="minorHAnsi" w:cs="Calibri"/>
                <w:b/>
                <w:color w:val="000000"/>
                <w:lang w:val="sk-SK"/>
              </w:rPr>
              <w:t xml:space="preserve"> </w:t>
            </w:r>
            <w:r w:rsidRPr="00563F9E">
              <w:rPr>
                <w:rFonts w:asciiTheme="minorHAnsi" w:hAnsiTheme="minorHAnsi" w:cs="Arial"/>
                <w:b/>
                <w:color w:val="000000"/>
                <w:lang w:val="sk-SK"/>
              </w:rPr>
              <w:t>[EUR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/1km]</w:t>
            </w:r>
          </w:p>
          <w:p w14:paraId="3ECBAA8D" w14:textId="265AC83A" w:rsidR="0094064D" w:rsidRDefault="0094064D" w:rsidP="0094064D">
            <w:pPr>
              <w:spacing w:after="0" w:line="240" w:lineRule="auto"/>
              <w:rPr>
                <w:rFonts w:asciiTheme="minorHAnsi" w:hAnsiTheme="minorHAnsi" w:cs="Arial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Cena dopravn</w:t>
            </w:r>
            <w:r w:rsidRPr="00494AC2">
              <w:rPr>
                <w:rFonts w:asciiTheme="minorHAnsi" w:hAnsiTheme="minorHAnsi" w:cs="Arial"/>
                <w:b/>
                <w:color w:val="000000"/>
                <w:lang w:val="sk-SK"/>
              </w:rPr>
              <w:t>é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ho výkonu na 1 </w:t>
            </w:r>
            <w:proofErr w:type="spellStart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km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</w:t>
            </w:r>
          </w:p>
          <w:p w14:paraId="36739679" w14:textId="5205AD06" w:rsidR="0094064D" w:rsidRPr="0094064D" w:rsidRDefault="0094064D" w:rsidP="0094064D">
            <w:pPr>
              <w:spacing w:after="0" w:line="240" w:lineRule="auto"/>
              <w:rPr>
                <w:rFonts w:asciiTheme="minorHAnsi" w:hAnsiTheme="minorHAnsi" w:cs="Arial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= </w:t>
            </w:r>
            <w:proofErr w:type="spellStart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M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proofErr w:type="spellStart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N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+ O</w:t>
            </w:r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V1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O</w:t>
            </w:r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V2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proofErr w:type="spellStart"/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FO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proofErr w:type="spellStart"/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ÚR</w:t>
            </w:r>
            <w:r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proofErr w:type="spellStart"/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OF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+ </w:t>
            </w:r>
            <w:proofErr w:type="spellStart"/>
            <w:r>
              <w:rPr>
                <w:rFonts w:asciiTheme="minorHAnsi" w:hAnsiTheme="minorHAnsi" w:cs="Arial"/>
                <w:b/>
                <w:color w:val="000000"/>
                <w:lang w:val="sk-SK"/>
              </w:rPr>
              <w:t>ZM</w:t>
            </w:r>
            <w:r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0B60639F" w14:textId="37F32F7C" w:rsidR="0094064D" w:rsidRPr="00EF078E" w:rsidRDefault="0094064D" w:rsidP="0094064D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  <w:p w14:paraId="0BDA7F11" w14:textId="77777777" w:rsidR="0094064D" w:rsidRPr="00EF078E" w:rsidRDefault="0094064D" w:rsidP="0094064D">
            <w:pPr>
              <w:spacing w:after="0"/>
              <w:jc w:val="center"/>
              <w:rPr>
                <w:rFonts w:asciiTheme="minorHAnsi" w:hAnsiTheme="minorHAnsi" w:cs="Calibri"/>
                <w:b/>
                <w:color w:val="000000"/>
                <w:lang w:val="sk-SK"/>
              </w:rPr>
            </w:pPr>
          </w:p>
        </w:tc>
      </w:tr>
    </w:tbl>
    <w:p w14:paraId="111E4092" w14:textId="77777777" w:rsidR="00EB7C1A" w:rsidRPr="00EF078E" w:rsidRDefault="00EB7C1A" w:rsidP="001A7255">
      <w:pPr>
        <w:pStyle w:val="Nadpis4"/>
        <w:numPr>
          <w:ilvl w:val="1"/>
          <w:numId w:val="1"/>
        </w:numPr>
        <w:ind w:left="567" w:hanging="567"/>
        <w:rPr>
          <w:rFonts w:asciiTheme="minorHAnsi" w:hAnsiTheme="minorHAnsi"/>
          <w:sz w:val="24"/>
          <w:lang w:val="sk-SK"/>
        </w:rPr>
      </w:pPr>
      <w:r w:rsidRPr="00EF078E">
        <w:rPr>
          <w:rFonts w:asciiTheme="minorHAnsi" w:hAnsiTheme="minorHAnsi"/>
          <w:sz w:val="24"/>
          <w:lang w:val="sk-SK"/>
        </w:rPr>
        <w:t xml:space="preserve">Úpravy vybraných </w:t>
      </w:r>
      <w:r w:rsidR="004F0F3F" w:rsidRPr="00494AC2">
        <w:rPr>
          <w:rFonts w:asciiTheme="minorHAnsi" w:hAnsiTheme="minorHAnsi"/>
          <w:sz w:val="24"/>
          <w:lang w:val="sk-SK"/>
        </w:rPr>
        <w:t>zložiek</w:t>
      </w:r>
      <w:r w:rsidR="004F0F3F" w:rsidRPr="00EF078E">
        <w:rPr>
          <w:rFonts w:asciiTheme="minorHAnsi" w:hAnsiTheme="minorHAnsi"/>
          <w:sz w:val="24"/>
          <w:lang w:val="sk-SK"/>
        </w:rPr>
        <w:t xml:space="preserve"> </w:t>
      </w:r>
      <w:r w:rsidRPr="00EF078E">
        <w:rPr>
          <w:rFonts w:asciiTheme="minorHAnsi" w:hAnsiTheme="minorHAnsi"/>
          <w:sz w:val="24"/>
          <w:lang w:val="sk-SK"/>
        </w:rPr>
        <w:t>ceny dopravn</w:t>
      </w:r>
      <w:r w:rsidR="004F0F3F" w:rsidRPr="00494AC2">
        <w:rPr>
          <w:rFonts w:asciiTheme="minorHAnsi" w:hAnsiTheme="minorHAnsi"/>
          <w:sz w:val="24"/>
          <w:lang w:val="sk-SK"/>
        </w:rPr>
        <w:t>é</w:t>
      </w:r>
      <w:r w:rsidRPr="00EF078E">
        <w:rPr>
          <w:rFonts w:asciiTheme="minorHAnsi" w:hAnsiTheme="minorHAnsi"/>
          <w:sz w:val="24"/>
          <w:lang w:val="sk-SK"/>
        </w:rPr>
        <w:t>ho výkonu</w:t>
      </w:r>
    </w:p>
    <w:p w14:paraId="509FCD05" w14:textId="001EB606" w:rsidR="00EB7C1A" w:rsidRPr="00EF078E" w:rsidRDefault="007E67E4" w:rsidP="001A7255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EF078E">
        <w:rPr>
          <w:rFonts w:asciiTheme="minorHAnsi" w:hAnsiTheme="minorHAnsi"/>
          <w:sz w:val="22"/>
          <w:lang w:val="sk-SK"/>
        </w:rPr>
        <w:t xml:space="preserve">Úprava </w:t>
      </w:r>
      <w:r w:rsidR="0094064D">
        <w:rPr>
          <w:rFonts w:asciiTheme="minorHAnsi" w:hAnsiTheme="minorHAnsi"/>
          <w:sz w:val="22"/>
          <w:lang w:val="sk-SK"/>
        </w:rPr>
        <w:t>O</w:t>
      </w:r>
      <w:r w:rsidR="0037761B">
        <w:rPr>
          <w:rFonts w:asciiTheme="minorHAnsi" w:hAnsiTheme="minorHAnsi"/>
          <w:sz w:val="22"/>
          <w:lang w:val="sk-SK"/>
        </w:rPr>
        <w:t>sobných</w:t>
      </w:r>
      <w:r w:rsidR="0037761B" w:rsidRPr="00083BAF">
        <w:rPr>
          <w:rFonts w:asciiTheme="minorHAnsi" w:hAnsiTheme="minorHAnsi"/>
          <w:sz w:val="22"/>
          <w:lang w:val="sk-SK"/>
        </w:rPr>
        <w:t xml:space="preserve"> </w:t>
      </w:r>
      <w:r w:rsidR="004F0F3F" w:rsidRPr="00083BAF">
        <w:rPr>
          <w:rFonts w:asciiTheme="minorHAnsi" w:hAnsiTheme="minorHAnsi"/>
          <w:sz w:val="22"/>
          <w:lang w:val="sk-SK"/>
        </w:rPr>
        <w:t xml:space="preserve">nákladov vodičov </w:t>
      </w:r>
      <w:r w:rsidR="0094064D">
        <w:rPr>
          <w:rFonts w:asciiTheme="minorHAnsi" w:hAnsiTheme="minorHAnsi"/>
          <w:sz w:val="22"/>
          <w:lang w:val="sk-SK"/>
        </w:rPr>
        <w:t>(</w:t>
      </w:r>
      <w:r w:rsidR="004F0F3F" w:rsidRPr="00083BAF">
        <w:rPr>
          <w:rFonts w:asciiTheme="minorHAnsi" w:hAnsiTheme="minorHAnsi"/>
          <w:sz w:val="22"/>
          <w:lang w:val="sk-SK"/>
        </w:rPr>
        <w:t>vrátane odvodov</w:t>
      </w:r>
      <w:r w:rsidR="0094064D">
        <w:rPr>
          <w:rFonts w:asciiTheme="minorHAnsi" w:hAnsiTheme="minorHAnsi"/>
          <w:sz w:val="22"/>
          <w:lang w:val="sk-SK"/>
        </w:rPr>
        <w:t>)</w:t>
      </w:r>
      <w:r w:rsidR="004F0F3F" w:rsidRPr="00083BAF">
        <w:rPr>
          <w:rFonts w:asciiTheme="minorHAnsi" w:hAnsiTheme="minorHAnsi"/>
          <w:sz w:val="22"/>
          <w:lang w:val="sk-SK"/>
        </w:rPr>
        <w:t xml:space="preserve"> podľa článku </w:t>
      </w:r>
      <w:r w:rsidR="004F0F3F" w:rsidRPr="00563F9E">
        <w:rPr>
          <w:rFonts w:asciiTheme="minorHAnsi" w:hAnsiTheme="minorHAnsi"/>
          <w:sz w:val="22"/>
          <w:lang w:val="sk-SK"/>
        </w:rPr>
        <w:t>X</w:t>
      </w:r>
      <w:r w:rsidR="00C17D14" w:rsidRPr="00563F9E">
        <w:rPr>
          <w:rFonts w:asciiTheme="minorHAnsi" w:hAnsiTheme="minorHAnsi"/>
          <w:sz w:val="22"/>
          <w:lang w:val="sk-SK"/>
        </w:rPr>
        <w:t>I</w:t>
      </w:r>
      <w:r w:rsidR="004F0F3F" w:rsidRPr="00563F9E">
        <w:rPr>
          <w:rFonts w:asciiTheme="minorHAnsi" w:hAnsiTheme="minorHAnsi"/>
          <w:sz w:val="22"/>
          <w:lang w:val="sk-SK"/>
        </w:rPr>
        <w:t>I</w:t>
      </w:r>
      <w:r w:rsidR="004F0F3F" w:rsidRPr="00083BAF">
        <w:rPr>
          <w:rFonts w:asciiTheme="minorHAnsi" w:hAnsiTheme="minorHAnsi"/>
          <w:sz w:val="22"/>
          <w:lang w:val="sk-SK"/>
        </w:rPr>
        <w:t xml:space="preserve">. bod </w:t>
      </w:r>
      <w:r w:rsidR="004F0F3F" w:rsidRPr="00FE37C0">
        <w:rPr>
          <w:rFonts w:asciiTheme="minorHAnsi" w:hAnsiTheme="minorHAnsi"/>
          <w:sz w:val="22"/>
          <w:lang w:val="sk-SK"/>
        </w:rPr>
        <w:t>1</w:t>
      </w:r>
      <w:r w:rsidR="00083BAF" w:rsidRPr="00083BAF">
        <w:rPr>
          <w:rFonts w:asciiTheme="minorHAnsi" w:hAnsiTheme="minorHAnsi"/>
          <w:sz w:val="22"/>
          <w:lang w:val="sk-SK"/>
        </w:rPr>
        <w:t>2</w:t>
      </w:r>
      <w:r w:rsidR="004F0F3F" w:rsidRPr="00083BAF">
        <w:rPr>
          <w:rFonts w:asciiTheme="minorHAnsi" w:hAnsiTheme="minorHAnsi"/>
          <w:sz w:val="22"/>
          <w:lang w:val="sk-SK"/>
        </w:rPr>
        <w:t xml:space="preserve">.1 Zmluvy a ods. 1.1.1 Prílohy č. </w:t>
      </w:r>
      <w:r w:rsidR="00563F9E">
        <w:rPr>
          <w:rFonts w:asciiTheme="minorHAnsi" w:hAnsiTheme="minorHAnsi"/>
          <w:sz w:val="22"/>
          <w:lang w:val="sk-SK"/>
        </w:rPr>
        <w:t>7</w:t>
      </w:r>
      <w:r w:rsidR="004F0F3F" w:rsidRPr="00083BAF">
        <w:rPr>
          <w:rFonts w:asciiTheme="minorHAnsi" w:hAnsiTheme="minorHAnsi"/>
          <w:sz w:val="22"/>
          <w:lang w:val="sk-SK"/>
        </w:rPr>
        <w:t xml:space="preserve"> Zmluv</w:t>
      </w:r>
      <w:r w:rsidRPr="00083BAF">
        <w:rPr>
          <w:rFonts w:asciiTheme="minorHAnsi" w:hAnsiTheme="minorHAnsi"/>
          <w:sz w:val="22"/>
          <w:lang w:val="sk-SK"/>
        </w:rPr>
        <w:t>y</w:t>
      </w:r>
    </w:p>
    <w:tbl>
      <w:tblPr>
        <w:tblW w:w="993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127"/>
        <w:gridCol w:w="2268"/>
        <w:gridCol w:w="3413"/>
      </w:tblGrid>
      <w:tr w:rsidR="00E36732" w:rsidRPr="00494AC2" w14:paraId="59279996" w14:textId="77777777" w:rsidTr="007E6D89">
        <w:trPr>
          <w:trHeight w:val="737"/>
        </w:trPr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D892A8F" w14:textId="77777777" w:rsidR="00E36732" w:rsidRPr="00EF078E" w:rsidRDefault="00E36732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32327F73" w14:textId="59F3B881" w:rsidR="00E36732" w:rsidRPr="00EF078E" w:rsidRDefault="00E36732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PM</w:t>
            </w:r>
            <w:r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 w:rsidR="0094064D">
              <w:rPr>
                <w:rFonts w:asciiTheme="minorHAnsi" w:hAnsiTheme="minorHAnsi" w:cs="Arial"/>
                <w:b/>
                <w:vertAlign w:val="subscript"/>
                <w:lang w:val="sk-SK"/>
              </w:rPr>
              <w:t>1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6502DE7" w14:textId="77777777" w:rsidR="00E36732" w:rsidRPr="00EF078E" w:rsidRDefault="00E36732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5CFDC990" w14:textId="1DAEE709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94064D">
              <w:rPr>
                <w:rFonts w:asciiTheme="minorHAnsi" w:hAnsiTheme="minorHAnsi" w:cs="Arial"/>
                <w:b/>
                <w:lang w:val="sk-SK"/>
              </w:rPr>
              <w:t>PM</w:t>
            </w:r>
            <w:r w:rsidR="004D0E23" w:rsidRPr="0094064D">
              <w:rPr>
                <w:rFonts w:asciiTheme="minorHAnsi" w:hAnsiTheme="minorHAnsi" w:cs="Arial"/>
                <w:b/>
                <w:vertAlign w:val="subscript"/>
                <w:lang w:val="sk-SK"/>
              </w:rPr>
              <w:t>20</w:t>
            </w:r>
            <w:r w:rsidR="0094064D" w:rsidRPr="0094064D">
              <w:rPr>
                <w:rFonts w:asciiTheme="minorHAnsi" w:hAnsiTheme="minorHAnsi" w:cs="Arial"/>
                <w:b/>
                <w:vertAlign w:val="subscript"/>
                <w:lang w:val="sk-SK"/>
              </w:rPr>
              <w:t>20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F2A8091" w14:textId="77777777" w:rsidR="00E36732" w:rsidRPr="00EF078E" w:rsidRDefault="00E36732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Koeficient zm</w:t>
            </w:r>
            <w:r w:rsidR="004F0F3F" w:rsidRPr="00494AC2">
              <w:rPr>
                <w:rFonts w:asciiTheme="minorHAnsi" w:hAnsiTheme="minorHAnsi" w:cs="Arial"/>
                <w:lang w:val="sk-SK"/>
              </w:rPr>
              <w:t>e</w:t>
            </w:r>
            <w:r w:rsidRPr="00EF078E">
              <w:rPr>
                <w:rFonts w:asciiTheme="minorHAnsi" w:hAnsiTheme="minorHAnsi" w:cs="Arial"/>
                <w:lang w:val="sk-SK"/>
              </w:rPr>
              <w:t>ny</w:t>
            </w:r>
          </w:p>
          <w:p w14:paraId="6C92F9B0" w14:textId="0276736E" w:rsidR="00E36732" w:rsidRPr="00EF078E" w:rsidRDefault="001C78DB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/>
                        <w:b/>
                        <w:lang w:val="sk-SK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lang w:val="sk-SK"/>
                      </w:rPr>
                      <m:t>K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lang w:val="sk-SK"/>
                      </w:rPr>
                      <m:t>mzdy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Theme="minorHAnsi"/>
                    <w:lang w:val="sk-SK"/>
                  </w:rPr>
                  <m:t>=</m:t>
                </m:r>
                <m:f>
                  <m:fPr>
                    <m:ctrlPr>
                      <w:rPr>
                        <w:rFonts w:ascii="Cambria Math" w:hAnsiTheme="minorHAnsi"/>
                        <w:lang w:val="sk-SK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inorHAnsi"/>
                            <w:lang w:val="sk-SK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sk-SK"/>
                          </w:rPr>
                          <m:t>PM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sk-SK"/>
                          </w:rPr>
                          <m:t>n-1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Theme="minorHAnsi"/>
                            <w:lang w:val="sk-SK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sk-SK"/>
                          </w:rPr>
                          <m:t>PM</m:t>
                        </m:r>
                      </m:e>
                      <m:sub>
                        <m:r>
                          <w:rPr>
                            <w:rFonts w:ascii="Cambria Math" w:hAnsiTheme="minorHAnsi"/>
                            <w:lang w:val="sk-SK"/>
                          </w:rPr>
                          <m:t>2020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41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D81CBEC" w14:textId="5977A1C0" w:rsidR="00E36732" w:rsidRPr="00EF078E" w:rsidRDefault="00364113" w:rsidP="007E6D89">
            <w:pPr>
              <w:jc w:val="center"/>
              <w:rPr>
                <w:rFonts w:asciiTheme="minorHAnsi" w:hAnsiTheme="minorHAnsi"/>
                <w:b/>
                <w:lang w:val="sk-SK"/>
              </w:rPr>
            </w:pPr>
            <w:r w:rsidRPr="00EF078E">
              <w:rPr>
                <w:rFonts w:asciiTheme="minorHAnsi" w:hAnsiTheme="minorHAnsi"/>
                <w:lang w:val="sk-SK"/>
              </w:rPr>
              <w:t>U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pravené </w:t>
            </w:r>
            <w:r w:rsidR="0094064D">
              <w:rPr>
                <w:rFonts w:asciiTheme="minorHAnsi" w:hAnsiTheme="minorHAnsi"/>
                <w:lang w:val="sk-SK"/>
              </w:rPr>
              <w:t>O</w:t>
            </w:r>
            <w:r w:rsidR="0037761B">
              <w:rPr>
                <w:rFonts w:asciiTheme="minorHAnsi" w:hAnsiTheme="minorHAnsi"/>
                <w:lang w:val="sk-SK"/>
              </w:rPr>
              <w:t>sobné</w:t>
            </w:r>
            <w:r w:rsidR="0037761B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náklady </w:t>
            </w:r>
            <w:r w:rsidR="004F0F3F" w:rsidRPr="00494AC2">
              <w:rPr>
                <w:rFonts w:asciiTheme="minorHAnsi" w:hAnsiTheme="minorHAnsi"/>
                <w:lang w:val="sk-SK"/>
              </w:rPr>
              <w:t>vodičov</w:t>
            </w:r>
            <w:r w:rsidR="004F0F3F" w:rsidRPr="00EF078E">
              <w:rPr>
                <w:rFonts w:asciiTheme="minorHAnsi" w:hAnsiTheme="minorHAnsi"/>
                <w:lang w:val="sk-SK"/>
              </w:rPr>
              <w:t xml:space="preserve"> v</w:t>
            </w:r>
            <w:r w:rsidR="004F0F3F" w:rsidRPr="00494AC2">
              <w:rPr>
                <w:rFonts w:asciiTheme="minorHAnsi" w:hAnsiTheme="minorHAnsi"/>
                <w:lang w:val="sk-SK"/>
              </w:rPr>
              <w:t>rátane</w:t>
            </w:r>
            <w:r w:rsidR="004F0F3F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6B5F83" w:rsidRPr="00EF078E">
              <w:rPr>
                <w:rFonts w:asciiTheme="minorHAnsi" w:hAnsiTheme="minorHAnsi"/>
                <w:lang w:val="sk-SK"/>
              </w:rPr>
              <w:t>odvod</w:t>
            </w:r>
            <w:r w:rsidR="004F0F3F" w:rsidRPr="00494AC2">
              <w:rPr>
                <w:rFonts w:asciiTheme="minorHAnsi" w:hAnsiTheme="minorHAnsi"/>
                <w:lang w:val="sk-SK"/>
              </w:rPr>
              <w:t>ov</w:t>
            </w:r>
            <w:r w:rsidR="006B5F83" w:rsidRPr="00EF078E">
              <w:rPr>
                <w:rFonts w:asciiTheme="minorHAnsi" w:hAnsiTheme="minorHAnsi"/>
                <w:lang w:val="sk-SK"/>
              </w:rPr>
              <w:t xml:space="preserve"> 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na 1 </w:t>
            </w:r>
            <w:r w:rsidR="00701127" w:rsidRPr="00EF078E">
              <w:rPr>
                <w:rFonts w:asciiTheme="minorHAnsi" w:hAnsiTheme="minorHAnsi"/>
                <w:lang w:val="sk-SK"/>
              </w:rPr>
              <w:t xml:space="preserve">km </w:t>
            </w:r>
            <w:r w:rsidR="006B5F83" w:rsidRPr="00EF078E">
              <w:rPr>
                <w:rFonts w:asciiTheme="minorHAnsi" w:hAnsiTheme="minorHAnsi"/>
                <w:lang w:val="sk-SK"/>
              </w:rPr>
              <w:t>dopravn</w:t>
            </w:r>
            <w:r w:rsidR="004F0F3F" w:rsidRPr="00494AC2">
              <w:rPr>
                <w:rFonts w:asciiTheme="minorHAnsi" w:hAnsiTheme="minorHAnsi"/>
                <w:lang w:val="sk-SK"/>
              </w:rPr>
              <w:t>é</w:t>
            </w:r>
            <w:r w:rsidR="006B5F83" w:rsidRPr="00EF078E">
              <w:rPr>
                <w:rFonts w:asciiTheme="minorHAnsi" w:hAnsiTheme="minorHAnsi"/>
                <w:lang w:val="sk-SK"/>
              </w:rPr>
              <w:t xml:space="preserve">ho výkonu </w:t>
            </w:r>
            <w:r w:rsidR="00E36732" w:rsidRPr="00EF078E">
              <w:rPr>
                <w:rFonts w:asciiTheme="minorHAnsi" w:hAnsiTheme="minorHAnsi"/>
                <w:lang w:val="sk-SK"/>
              </w:rPr>
              <w:t>za p</w:t>
            </w:r>
            <w:r w:rsidR="004F0F3F" w:rsidRPr="00494AC2">
              <w:rPr>
                <w:rFonts w:asciiTheme="minorHAnsi" w:hAnsiTheme="minorHAnsi"/>
                <w:lang w:val="sk-SK"/>
              </w:rPr>
              <w:t>r</w:t>
            </w:r>
            <w:r w:rsidR="00E36732" w:rsidRPr="00EF078E">
              <w:rPr>
                <w:rFonts w:asciiTheme="minorHAnsi" w:hAnsiTheme="minorHAnsi"/>
                <w:lang w:val="sk-SK"/>
              </w:rPr>
              <w:t>íslušný kalendá</w:t>
            </w:r>
            <w:r w:rsidR="004F0F3F" w:rsidRPr="00494AC2">
              <w:rPr>
                <w:rFonts w:asciiTheme="minorHAnsi" w:hAnsiTheme="minorHAnsi"/>
                <w:lang w:val="sk-SK"/>
              </w:rPr>
              <w:t>r</w:t>
            </w:r>
            <w:r w:rsidR="00E36732" w:rsidRPr="00EF078E">
              <w:rPr>
                <w:rFonts w:asciiTheme="minorHAnsi" w:hAnsiTheme="minorHAnsi"/>
                <w:lang w:val="sk-SK"/>
              </w:rPr>
              <w:t>n</w:t>
            </w:r>
            <w:r w:rsidR="004F0F3F" w:rsidRPr="00494AC2">
              <w:rPr>
                <w:rFonts w:asciiTheme="minorHAnsi" w:hAnsiTheme="minorHAnsi"/>
                <w:lang w:val="sk-SK"/>
              </w:rPr>
              <w:t>y</w:t>
            </w:r>
            <w:r w:rsidR="006B5F83" w:rsidRPr="00EF078E">
              <w:rPr>
                <w:rFonts w:asciiTheme="minorHAnsi" w:hAnsiTheme="minorHAnsi"/>
                <w:lang w:val="sk-SK"/>
              </w:rPr>
              <w:t> </w:t>
            </w:r>
            <w:r w:rsidR="00E36732" w:rsidRPr="00EF078E">
              <w:rPr>
                <w:rFonts w:asciiTheme="minorHAnsi" w:hAnsiTheme="minorHAnsi"/>
                <w:lang w:val="sk-SK"/>
              </w:rPr>
              <w:t>rok</w:t>
            </w:r>
            <w:r w:rsidR="006B5F83" w:rsidRPr="00EF078E">
              <w:rPr>
                <w:rFonts w:asciiTheme="minorHAnsi" w:hAnsiTheme="minorHAnsi"/>
                <w:lang w:val="sk-SK"/>
              </w:rPr>
              <w:t> </w:t>
            </w:r>
            <w:r w:rsidR="00E36732" w:rsidRPr="00EF078E">
              <w:rPr>
                <w:rFonts w:asciiTheme="minorHAnsi" w:hAnsiTheme="minorHAnsi"/>
                <w:lang w:val="sk-SK"/>
              </w:rPr>
              <w:t>„n“</w:t>
            </w:r>
          </w:p>
          <w:p w14:paraId="577907A8" w14:textId="77777777" w:rsidR="00E36732" w:rsidRPr="00EF078E" w:rsidRDefault="00E36732" w:rsidP="007E6D89">
            <w:pPr>
              <w:jc w:val="center"/>
              <w:rPr>
                <w:rFonts w:asciiTheme="minorHAnsi" w:hAnsiTheme="minorHAnsi"/>
                <w:b/>
                <w:lang w:val="sk-SK"/>
              </w:rPr>
            </w:pPr>
            <w:r w:rsidRPr="00EF078E">
              <w:rPr>
                <w:rFonts w:asciiTheme="minorHAnsi" w:hAnsiTheme="minorHAnsi"/>
                <w:b/>
                <w:lang w:val="sk-SK"/>
              </w:rPr>
              <w:t>M</w:t>
            </w:r>
            <w:r w:rsidRPr="00EF078E">
              <w:rPr>
                <w:rFonts w:asciiTheme="minorHAnsi" w:hAnsiTheme="minorHAnsi"/>
                <w:b/>
                <w:vertAlign w:val="subscript"/>
                <w:lang w:val="sk-SK"/>
              </w:rPr>
              <w:t xml:space="preserve">n  </w:t>
            </w:r>
            <w:r w:rsidRPr="00EF078E">
              <w:rPr>
                <w:rFonts w:asciiTheme="minorHAnsi" w:hAnsiTheme="minorHAnsi"/>
                <w:b/>
                <w:lang w:val="sk-SK"/>
              </w:rPr>
              <w:t xml:space="preserve">=  </w:t>
            </w:r>
            <w:proofErr w:type="spellStart"/>
            <w:r w:rsidR="004F0F3F" w:rsidRPr="00EF078E">
              <w:rPr>
                <w:rFonts w:asciiTheme="minorHAnsi" w:hAnsiTheme="minorHAnsi"/>
                <w:b/>
                <w:lang w:val="sk-SK"/>
              </w:rPr>
              <w:t>M</w:t>
            </w:r>
            <w:r w:rsidR="004F0F3F" w:rsidRPr="00494AC2">
              <w:rPr>
                <w:rFonts w:asciiTheme="minorHAnsi" w:hAnsiTheme="minorHAnsi"/>
                <w:b/>
                <w:vertAlign w:val="subscript"/>
                <w:lang w:val="sk-SK"/>
              </w:rPr>
              <w:t>ponuka</w:t>
            </w:r>
            <w:proofErr w:type="spellEnd"/>
            <w:r w:rsidRPr="00EF078E">
              <w:rPr>
                <w:rFonts w:asciiTheme="minorHAnsi" w:hAnsiTheme="minorHAnsi"/>
                <w:b/>
                <w:lang w:val="sk-SK"/>
              </w:rPr>
              <w:t xml:space="preserve">* </w:t>
            </w:r>
            <w:proofErr w:type="spellStart"/>
            <w:r w:rsidRPr="00EF078E">
              <w:rPr>
                <w:rFonts w:asciiTheme="minorHAnsi" w:hAnsiTheme="minorHAnsi"/>
                <w:b/>
                <w:lang w:val="sk-SK"/>
              </w:rPr>
              <w:t>K</w:t>
            </w:r>
            <w:r w:rsidRPr="00EF078E">
              <w:rPr>
                <w:rFonts w:asciiTheme="minorHAnsi" w:hAnsiTheme="minorHAnsi"/>
                <w:b/>
                <w:vertAlign w:val="subscript"/>
                <w:lang w:val="sk-SK"/>
              </w:rPr>
              <w:t>mzdy</w:t>
            </w:r>
            <w:proofErr w:type="spellEnd"/>
          </w:p>
        </w:tc>
      </w:tr>
      <w:tr w:rsidR="00E36732" w:rsidRPr="00494AC2" w14:paraId="5BD4AFD1" w14:textId="77777777" w:rsidTr="007E6D89">
        <w:trPr>
          <w:trHeight w:val="277"/>
        </w:trPr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</w:tcPr>
          <w:p w14:paraId="5F3BFC5D" w14:textId="77777777" w:rsidR="00E36732" w:rsidRPr="00EF078E" w:rsidRDefault="00113D28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</w:tcPr>
          <w:p w14:paraId="1B4D52B4" w14:textId="77777777" w:rsidR="00E36732" w:rsidRPr="00EF078E" w:rsidRDefault="00113D28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14:paraId="006A91D8" w14:textId="77777777" w:rsidR="00E36732" w:rsidRPr="00EF078E" w:rsidRDefault="00113D28" w:rsidP="007E6D89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413" w:type="dxa"/>
            <w:tcBorders>
              <w:top w:val="single" w:sz="18" w:space="0" w:color="auto"/>
              <w:bottom w:val="single" w:sz="18" w:space="0" w:color="auto"/>
            </w:tcBorders>
          </w:tcPr>
          <w:p w14:paraId="1369C5C4" w14:textId="77777777" w:rsidR="00E36732" w:rsidRPr="00EF078E" w:rsidRDefault="00113D28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EF078E" w:rsidDel="00113D28">
              <w:rPr>
                <w:rFonts w:asciiTheme="minorHAnsi" w:hAnsiTheme="minorHAnsi" w:cs="Arial"/>
                <w:highlight w:val="yellow"/>
                <w:lang w:val="sk-SK"/>
              </w:rPr>
              <w:t xml:space="preserve"> 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/1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E76248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</w:tc>
      </w:tr>
    </w:tbl>
    <w:p w14:paraId="6FD67252" w14:textId="77777777" w:rsidR="0094064D" w:rsidRDefault="0094064D" w:rsidP="0094064D">
      <w:pPr>
        <w:pStyle w:val="Nadpis4"/>
        <w:ind w:left="567"/>
        <w:jc w:val="both"/>
        <w:rPr>
          <w:rFonts w:asciiTheme="minorHAnsi" w:hAnsiTheme="minorHAnsi"/>
          <w:sz w:val="22"/>
          <w:lang w:val="sk-SK"/>
        </w:rPr>
      </w:pPr>
    </w:p>
    <w:p w14:paraId="6451A28D" w14:textId="77777777" w:rsidR="0094064D" w:rsidRDefault="0094064D">
      <w:pPr>
        <w:spacing w:after="0" w:line="240" w:lineRule="auto"/>
        <w:rPr>
          <w:rFonts w:asciiTheme="minorHAnsi" w:eastAsia="Times New Roman" w:hAnsiTheme="minorHAnsi"/>
          <w:b/>
          <w:szCs w:val="20"/>
          <w:lang w:val="sk-SK"/>
        </w:rPr>
      </w:pPr>
      <w:r>
        <w:rPr>
          <w:rFonts w:asciiTheme="minorHAnsi" w:hAnsiTheme="minorHAnsi"/>
          <w:lang w:val="sk-SK"/>
        </w:rPr>
        <w:br w:type="page"/>
      </w:r>
    </w:p>
    <w:p w14:paraId="0969D270" w14:textId="10ECB7BE" w:rsidR="00EB7C1A" w:rsidRPr="00083BAF" w:rsidRDefault="006B5F83" w:rsidP="001A7255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083BAF">
        <w:rPr>
          <w:rFonts w:asciiTheme="minorHAnsi" w:hAnsiTheme="minorHAnsi"/>
          <w:sz w:val="22"/>
          <w:lang w:val="sk-SK"/>
        </w:rPr>
        <w:lastRenderedPageBreak/>
        <w:t>Úprava n</w:t>
      </w:r>
      <w:r w:rsidR="007E67E4" w:rsidRPr="00083BAF">
        <w:rPr>
          <w:rFonts w:asciiTheme="minorHAnsi" w:hAnsiTheme="minorHAnsi"/>
          <w:sz w:val="22"/>
          <w:lang w:val="sk-SK"/>
        </w:rPr>
        <w:t>áklad</w:t>
      </w:r>
      <w:r w:rsidR="004F0F3F" w:rsidRPr="00083BAF">
        <w:rPr>
          <w:rFonts w:asciiTheme="minorHAnsi" w:hAnsiTheme="minorHAnsi"/>
          <w:sz w:val="22"/>
          <w:lang w:val="sk-SK"/>
        </w:rPr>
        <w:t>ov</w:t>
      </w:r>
      <w:r w:rsidR="007E67E4" w:rsidRPr="00083BAF">
        <w:rPr>
          <w:rFonts w:asciiTheme="minorHAnsi" w:hAnsiTheme="minorHAnsi"/>
          <w:sz w:val="22"/>
          <w:lang w:val="sk-SK"/>
        </w:rPr>
        <w:t xml:space="preserve"> na </w:t>
      </w:r>
      <w:r w:rsidRPr="00083BAF">
        <w:rPr>
          <w:rFonts w:asciiTheme="minorHAnsi" w:hAnsiTheme="minorHAnsi"/>
          <w:sz w:val="22"/>
          <w:lang w:val="sk-SK"/>
        </w:rPr>
        <w:t>P</w:t>
      </w:r>
      <w:r w:rsidR="007E67E4" w:rsidRPr="00083BAF">
        <w:rPr>
          <w:rFonts w:asciiTheme="minorHAnsi" w:hAnsiTheme="minorHAnsi"/>
          <w:sz w:val="22"/>
          <w:lang w:val="sk-SK"/>
        </w:rPr>
        <w:t xml:space="preserve">ohonné hmoty </w:t>
      </w:r>
      <w:r w:rsidRPr="00083BAF">
        <w:rPr>
          <w:rFonts w:asciiTheme="minorHAnsi" w:hAnsiTheme="minorHAnsi"/>
          <w:sz w:val="22"/>
          <w:lang w:val="sk-SK"/>
        </w:rPr>
        <w:t xml:space="preserve">(paliva) </w:t>
      </w:r>
      <w:r w:rsidR="004F0F3F" w:rsidRPr="00083BAF">
        <w:rPr>
          <w:rFonts w:asciiTheme="minorHAnsi" w:hAnsiTheme="minorHAnsi"/>
          <w:sz w:val="22"/>
          <w:lang w:val="sk-SK"/>
        </w:rPr>
        <w:t xml:space="preserve">podľa </w:t>
      </w:r>
      <w:r w:rsidRPr="00083BAF">
        <w:rPr>
          <w:rFonts w:asciiTheme="minorHAnsi" w:hAnsiTheme="minorHAnsi"/>
          <w:sz w:val="22"/>
          <w:lang w:val="sk-SK"/>
        </w:rPr>
        <w:t xml:space="preserve">článku </w:t>
      </w:r>
      <w:r w:rsidRPr="00FE37C0">
        <w:rPr>
          <w:rFonts w:asciiTheme="minorHAnsi" w:hAnsiTheme="minorHAnsi"/>
          <w:sz w:val="22"/>
          <w:lang w:val="sk-SK"/>
        </w:rPr>
        <w:t>XI</w:t>
      </w:r>
      <w:r w:rsidR="00083BAF" w:rsidRPr="00FE37C0">
        <w:rPr>
          <w:rFonts w:asciiTheme="minorHAnsi" w:hAnsiTheme="minorHAnsi"/>
          <w:sz w:val="22"/>
          <w:lang w:val="sk-SK"/>
        </w:rPr>
        <w:t>I</w:t>
      </w:r>
      <w:r w:rsidRPr="00563F9E">
        <w:rPr>
          <w:rFonts w:asciiTheme="minorHAnsi" w:hAnsiTheme="minorHAnsi"/>
          <w:sz w:val="22"/>
          <w:lang w:val="sk-SK"/>
        </w:rPr>
        <w:t xml:space="preserve">. </w:t>
      </w:r>
      <w:r w:rsidRPr="00083BAF">
        <w:rPr>
          <w:rFonts w:asciiTheme="minorHAnsi" w:hAnsiTheme="minorHAnsi"/>
          <w:sz w:val="22"/>
          <w:lang w:val="sk-SK"/>
        </w:rPr>
        <w:t xml:space="preserve">bod </w:t>
      </w:r>
      <w:r w:rsidR="00083BAF" w:rsidRPr="00FE37C0">
        <w:rPr>
          <w:rFonts w:asciiTheme="minorHAnsi" w:hAnsiTheme="minorHAnsi"/>
          <w:sz w:val="22"/>
          <w:lang w:val="sk-SK"/>
        </w:rPr>
        <w:t>12</w:t>
      </w:r>
      <w:r w:rsidRPr="00563F9E">
        <w:rPr>
          <w:rFonts w:asciiTheme="minorHAnsi" w:hAnsiTheme="minorHAnsi"/>
          <w:sz w:val="22"/>
          <w:lang w:val="sk-SK"/>
        </w:rPr>
        <w:t>.1</w:t>
      </w:r>
      <w:r w:rsidRPr="00083BAF">
        <w:rPr>
          <w:rFonts w:asciiTheme="minorHAnsi" w:hAnsiTheme="minorHAnsi"/>
          <w:sz w:val="22"/>
          <w:lang w:val="sk-SK"/>
        </w:rPr>
        <w:t xml:space="preserve"> </w:t>
      </w:r>
      <w:r w:rsidR="004F0F3F" w:rsidRPr="00083BAF">
        <w:rPr>
          <w:rFonts w:asciiTheme="minorHAnsi" w:hAnsiTheme="minorHAnsi"/>
          <w:sz w:val="22"/>
          <w:lang w:val="sk-SK"/>
        </w:rPr>
        <w:t>Z</w:t>
      </w:r>
      <w:r w:rsidRPr="00083BAF">
        <w:rPr>
          <w:rFonts w:asciiTheme="minorHAnsi" w:hAnsiTheme="minorHAnsi"/>
          <w:sz w:val="22"/>
          <w:lang w:val="sk-SK"/>
        </w:rPr>
        <w:t>mluvy a ods. 1.1.2 P</w:t>
      </w:r>
      <w:r w:rsidR="004F0F3F" w:rsidRPr="00083BAF">
        <w:rPr>
          <w:rFonts w:asciiTheme="minorHAnsi" w:hAnsiTheme="minorHAnsi"/>
          <w:sz w:val="22"/>
          <w:lang w:val="sk-SK"/>
        </w:rPr>
        <w:t>r</w:t>
      </w:r>
      <w:r w:rsidRPr="00083BAF">
        <w:rPr>
          <w:rFonts w:asciiTheme="minorHAnsi" w:hAnsiTheme="minorHAnsi"/>
          <w:sz w:val="22"/>
          <w:lang w:val="sk-SK"/>
        </w:rPr>
        <w:t>ílohy č. </w:t>
      </w:r>
      <w:r w:rsidR="00424445">
        <w:rPr>
          <w:rFonts w:asciiTheme="minorHAnsi" w:hAnsiTheme="minorHAnsi"/>
          <w:sz w:val="22"/>
          <w:lang w:val="sk-SK"/>
        </w:rPr>
        <w:t>7</w:t>
      </w:r>
      <w:r w:rsidR="00747AAA" w:rsidRPr="00083BAF">
        <w:rPr>
          <w:rFonts w:asciiTheme="minorHAnsi" w:hAnsiTheme="minorHAnsi"/>
          <w:sz w:val="22"/>
          <w:lang w:val="sk-SK"/>
        </w:rPr>
        <w:t xml:space="preserve"> </w:t>
      </w:r>
      <w:r w:rsidR="004F0F3F" w:rsidRPr="00083BAF">
        <w:rPr>
          <w:rFonts w:asciiTheme="minorHAnsi" w:hAnsiTheme="minorHAnsi"/>
          <w:sz w:val="22"/>
          <w:lang w:val="sk-SK"/>
        </w:rPr>
        <w:t>Z</w:t>
      </w:r>
      <w:r w:rsidRPr="00083BAF">
        <w:rPr>
          <w:rFonts w:asciiTheme="minorHAnsi" w:hAnsiTheme="minorHAnsi"/>
          <w:sz w:val="22"/>
          <w:lang w:val="sk-SK"/>
        </w:rPr>
        <w:t>mluvy</w:t>
      </w:r>
    </w:p>
    <w:tbl>
      <w:tblPr>
        <w:tblW w:w="993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127"/>
        <w:gridCol w:w="2268"/>
        <w:gridCol w:w="3413"/>
      </w:tblGrid>
      <w:tr w:rsidR="00E36732" w:rsidRPr="00494AC2" w14:paraId="2D93D4A7" w14:textId="77777777" w:rsidTr="006B5F83">
        <w:trPr>
          <w:trHeight w:val="737"/>
        </w:trPr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BBAC4E4" w14:textId="77777777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07202D22" w14:textId="24E54AB4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P</w:t>
            </w:r>
            <w:r w:rsidR="00A5575B" w:rsidRPr="00EF078E">
              <w:rPr>
                <w:rFonts w:asciiTheme="minorHAnsi" w:hAnsiTheme="minorHAnsi" w:cs="Arial"/>
                <w:b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 w:rsidR="0094064D">
              <w:rPr>
                <w:rFonts w:asciiTheme="minorHAnsi" w:hAnsiTheme="minorHAnsi" w:cs="Arial"/>
                <w:b/>
                <w:vertAlign w:val="subscript"/>
                <w:lang w:val="sk-SK"/>
              </w:rPr>
              <w:t>1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8701DB5" w14:textId="77777777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003096FA" w14:textId="5BEB07FE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94064D">
              <w:rPr>
                <w:rFonts w:asciiTheme="minorHAnsi" w:hAnsiTheme="minorHAnsi" w:cs="Arial"/>
                <w:b/>
                <w:lang w:val="sk-SK"/>
              </w:rPr>
              <w:t>P</w:t>
            </w:r>
            <w:r w:rsidR="00A5575B" w:rsidRPr="0094064D">
              <w:rPr>
                <w:rFonts w:asciiTheme="minorHAnsi" w:hAnsiTheme="minorHAnsi" w:cs="Arial"/>
                <w:b/>
                <w:lang w:val="sk-SK"/>
              </w:rPr>
              <w:t>N</w:t>
            </w:r>
            <w:r w:rsidR="004840DB" w:rsidRPr="0094064D">
              <w:rPr>
                <w:rFonts w:asciiTheme="minorHAnsi" w:hAnsiTheme="minorHAnsi" w:cs="Arial"/>
                <w:b/>
                <w:vertAlign w:val="subscript"/>
                <w:lang w:val="sk-SK"/>
              </w:rPr>
              <w:t>20</w:t>
            </w:r>
            <w:r w:rsidR="0094064D" w:rsidRPr="0094064D">
              <w:rPr>
                <w:rFonts w:asciiTheme="minorHAnsi" w:hAnsiTheme="minorHAnsi" w:cs="Arial"/>
                <w:b/>
                <w:vertAlign w:val="subscript"/>
                <w:lang w:val="sk-SK"/>
              </w:rPr>
              <w:t>20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31CAFC9" w14:textId="77777777" w:rsidR="00E36732" w:rsidRPr="00EF078E" w:rsidRDefault="00E36732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Koeficient zm</w:t>
            </w:r>
            <w:r w:rsidR="004F0F3F" w:rsidRPr="00494AC2">
              <w:rPr>
                <w:rFonts w:asciiTheme="minorHAnsi" w:hAnsiTheme="minorHAnsi" w:cs="Arial"/>
                <w:lang w:val="sk-SK"/>
              </w:rPr>
              <w:t>e</w:t>
            </w:r>
            <w:r w:rsidRPr="00EF078E">
              <w:rPr>
                <w:rFonts w:asciiTheme="minorHAnsi" w:hAnsiTheme="minorHAnsi" w:cs="Arial"/>
                <w:lang w:val="sk-SK"/>
              </w:rPr>
              <w:t>ny</w:t>
            </w:r>
          </w:p>
          <w:p w14:paraId="5E90B059" w14:textId="269CEC65" w:rsidR="00E36732" w:rsidRPr="00EF078E" w:rsidRDefault="001C78DB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="Arial"/>
                        <w:b/>
                        <w:lang w:val="sk-SK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lang w:val="sk-SK"/>
                      </w:rPr>
                      <m:t>K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lang w:val="sk-SK"/>
                      </w:rPr>
                      <m:t>PHM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Theme="minorHAnsi" w:cs="Arial"/>
                    <w:lang w:val="sk-SK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="Arial"/>
                        <w:b/>
                        <w:lang w:val="sk-SK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inorHAnsi" w:cs="Arial"/>
                            <w:lang w:val="sk-SK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lang w:val="sk-SK"/>
                          </w:rPr>
                          <m:t>PN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lang w:val="sk-SK"/>
                          </w:rPr>
                          <m:t>n-1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sk-SK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Theme="minorHAnsi" w:cs="Arial"/>
                            <w:lang w:val="sk-SK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lang w:val="sk-SK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Theme="minorHAnsi" w:cs="Arial"/>
                            <w:lang w:val="sk-SK"/>
                          </w:rPr>
                          <m:t xml:space="preserve"> 2020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41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FCA37FF" w14:textId="77777777" w:rsidR="00E36732" w:rsidRPr="00EF078E" w:rsidRDefault="00364113" w:rsidP="006B5F83">
            <w:pPr>
              <w:jc w:val="center"/>
              <w:rPr>
                <w:rFonts w:asciiTheme="minorHAnsi" w:hAnsiTheme="minorHAnsi"/>
                <w:b/>
                <w:lang w:val="sk-SK"/>
              </w:rPr>
            </w:pPr>
            <w:r w:rsidRPr="00EF078E">
              <w:rPr>
                <w:rFonts w:asciiTheme="minorHAnsi" w:hAnsiTheme="minorHAnsi"/>
                <w:lang w:val="sk-SK"/>
              </w:rPr>
              <w:t>U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pravené </w:t>
            </w:r>
            <w:r w:rsidR="006B5F83" w:rsidRPr="00EF078E">
              <w:rPr>
                <w:rFonts w:asciiTheme="minorHAnsi" w:hAnsiTheme="minorHAnsi"/>
                <w:lang w:val="sk-SK"/>
              </w:rPr>
              <w:t>n</w:t>
            </w:r>
            <w:r w:rsidR="00A5575B" w:rsidRPr="00EF078E">
              <w:rPr>
                <w:rFonts w:asciiTheme="minorHAnsi" w:hAnsiTheme="minorHAnsi"/>
                <w:lang w:val="sk-SK"/>
              </w:rPr>
              <w:t xml:space="preserve">áklady na </w:t>
            </w:r>
            <w:r w:rsidR="006B5F83" w:rsidRPr="00EF078E">
              <w:rPr>
                <w:rFonts w:asciiTheme="minorHAnsi" w:hAnsiTheme="minorHAnsi"/>
                <w:lang w:val="sk-SK"/>
              </w:rPr>
              <w:t>P</w:t>
            </w:r>
            <w:r w:rsidR="00A5575B" w:rsidRPr="00EF078E">
              <w:rPr>
                <w:rFonts w:asciiTheme="minorHAnsi" w:hAnsiTheme="minorHAnsi"/>
                <w:lang w:val="sk-SK"/>
              </w:rPr>
              <w:t>ohonné hmoty</w:t>
            </w:r>
            <w:r w:rsidR="006B5F83" w:rsidRPr="00EF078E">
              <w:rPr>
                <w:rFonts w:asciiTheme="minorHAnsi" w:hAnsiTheme="minorHAnsi"/>
                <w:lang w:val="sk-SK"/>
              </w:rPr>
              <w:t xml:space="preserve"> (paliva)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 na 1 </w:t>
            </w:r>
            <w:r w:rsidR="00701127" w:rsidRPr="00EF078E">
              <w:rPr>
                <w:rFonts w:asciiTheme="minorHAnsi" w:hAnsiTheme="minorHAnsi"/>
                <w:lang w:val="sk-SK"/>
              </w:rPr>
              <w:t xml:space="preserve">km </w:t>
            </w:r>
            <w:r w:rsidR="006B5F83" w:rsidRPr="00EF078E">
              <w:rPr>
                <w:rFonts w:asciiTheme="minorHAnsi" w:hAnsiTheme="minorHAnsi"/>
                <w:lang w:val="sk-SK"/>
              </w:rPr>
              <w:t>dopravn</w:t>
            </w:r>
            <w:r w:rsidR="004F0F3F" w:rsidRPr="00494AC2">
              <w:rPr>
                <w:rFonts w:asciiTheme="minorHAnsi" w:hAnsiTheme="minorHAnsi"/>
                <w:lang w:val="sk-SK"/>
              </w:rPr>
              <w:t>é</w:t>
            </w:r>
            <w:r w:rsidR="006B5F83" w:rsidRPr="00EF078E">
              <w:rPr>
                <w:rFonts w:asciiTheme="minorHAnsi" w:hAnsiTheme="minorHAnsi"/>
                <w:lang w:val="sk-SK"/>
              </w:rPr>
              <w:t>ho výkonu</w:t>
            </w:r>
            <w:r w:rsidR="00E36732" w:rsidRPr="00EF078E">
              <w:rPr>
                <w:rFonts w:asciiTheme="minorHAnsi" w:hAnsiTheme="minorHAnsi"/>
                <w:lang w:val="sk-SK"/>
              </w:rPr>
              <w:t xml:space="preserve"> za p</w:t>
            </w:r>
            <w:r w:rsidR="004F0F3F" w:rsidRPr="00494AC2">
              <w:rPr>
                <w:rFonts w:asciiTheme="minorHAnsi" w:hAnsiTheme="minorHAnsi"/>
                <w:lang w:val="sk-SK"/>
              </w:rPr>
              <w:t>r</w:t>
            </w:r>
            <w:r w:rsidR="00E36732" w:rsidRPr="00EF078E">
              <w:rPr>
                <w:rFonts w:asciiTheme="minorHAnsi" w:hAnsiTheme="minorHAnsi"/>
                <w:lang w:val="sk-SK"/>
              </w:rPr>
              <w:t>íslušný kalendá</w:t>
            </w:r>
            <w:r w:rsidR="004F0F3F" w:rsidRPr="00494AC2">
              <w:rPr>
                <w:rFonts w:asciiTheme="minorHAnsi" w:hAnsiTheme="minorHAnsi"/>
                <w:lang w:val="sk-SK"/>
              </w:rPr>
              <w:t>r</w:t>
            </w:r>
            <w:r w:rsidR="00E36732" w:rsidRPr="00EF078E">
              <w:rPr>
                <w:rFonts w:asciiTheme="minorHAnsi" w:hAnsiTheme="minorHAnsi"/>
                <w:lang w:val="sk-SK"/>
              </w:rPr>
              <w:t>n</w:t>
            </w:r>
            <w:r w:rsidR="004F0F3F" w:rsidRPr="00494AC2">
              <w:rPr>
                <w:rFonts w:asciiTheme="minorHAnsi" w:hAnsiTheme="minorHAnsi"/>
                <w:lang w:val="sk-SK"/>
              </w:rPr>
              <w:t>y</w:t>
            </w:r>
            <w:r w:rsidR="00A55E6E" w:rsidRPr="00EF078E">
              <w:rPr>
                <w:rFonts w:asciiTheme="minorHAnsi" w:hAnsiTheme="minorHAnsi"/>
                <w:lang w:val="sk-SK"/>
              </w:rPr>
              <w:t> </w:t>
            </w:r>
            <w:r w:rsidR="00E36732" w:rsidRPr="00EF078E">
              <w:rPr>
                <w:rFonts w:asciiTheme="minorHAnsi" w:hAnsiTheme="minorHAnsi"/>
                <w:lang w:val="sk-SK"/>
              </w:rPr>
              <w:t>rok</w:t>
            </w:r>
            <w:r w:rsidR="00A55E6E" w:rsidRPr="00EF078E">
              <w:rPr>
                <w:rFonts w:asciiTheme="minorHAnsi" w:hAnsiTheme="minorHAnsi"/>
                <w:lang w:val="sk-SK"/>
              </w:rPr>
              <w:t> </w:t>
            </w:r>
            <w:r w:rsidR="00E36732" w:rsidRPr="00EF078E">
              <w:rPr>
                <w:rFonts w:asciiTheme="minorHAnsi" w:hAnsiTheme="minorHAnsi"/>
                <w:lang w:val="sk-SK"/>
              </w:rPr>
              <w:t>„n“</w:t>
            </w:r>
          </w:p>
          <w:p w14:paraId="3BD32088" w14:textId="58EFAB52" w:rsidR="00E36732" w:rsidRPr="00EF078E" w:rsidRDefault="00E36732" w:rsidP="006B5F83">
            <w:pPr>
              <w:jc w:val="center"/>
              <w:rPr>
                <w:rFonts w:asciiTheme="minorHAnsi" w:hAnsiTheme="minorHAnsi"/>
                <w:b/>
                <w:lang w:val="sk-SK"/>
              </w:rPr>
            </w:pPr>
            <w:proofErr w:type="spellStart"/>
            <w:r w:rsidRPr="00EF078E">
              <w:rPr>
                <w:rFonts w:asciiTheme="minorHAnsi" w:hAnsiTheme="minorHAnsi"/>
                <w:b/>
                <w:lang w:val="sk-SK"/>
              </w:rPr>
              <w:t>N</w:t>
            </w:r>
            <w:r w:rsidR="007729C7" w:rsidRPr="00EF078E">
              <w:rPr>
                <w:rFonts w:asciiTheme="minorHAnsi" w:hAnsiTheme="minorHAnsi"/>
                <w:b/>
                <w:vertAlign w:val="subscript"/>
                <w:lang w:val="sk-SK"/>
              </w:rPr>
              <w:t>PHM</w:t>
            </w:r>
            <w:r w:rsidRPr="00EF078E">
              <w:rPr>
                <w:rFonts w:asciiTheme="minorHAnsi" w:hAnsiTheme="minorHAnsi"/>
                <w:b/>
                <w:vertAlign w:val="subscript"/>
                <w:lang w:val="sk-SK"/>
              </w:rPr>
              <w:t>n</w:t>
            </w:r>
            <w:proofErr w:type="spellEnd"/>
            <w:r w:rsidRPr="00EF078E">
              <w:rPr>
                <w:rFonts w:asciiTheme="minorHAnsi" w:hAnsiTheme="minorHAnsi"/>
                <w:b/>
                <w:lang w:val="sk-SK"/>
              </w:rPr>
              <w:t xml:space="preserve"> = </w:t>
            </w:r>
            <w:proofErr w:type="spellStart"/>
            <w:r w:rsidR="004F0F3F" w:rsidRPr="00EF078E">
              <w:rPr>
                <w:rFonts w:asciiTheme="minorHAnsi" w:hAnsiTheme="minorHAnsi"/>
                <w:b/>
                <w:lang w:val="sk-SK"/>
              </w:rPr>
              <w:t>N</w:t>
            </w:r>
            <w:r w:rsidR="004F0F3F" w:rsidRPr="00EF078E">
              <w:rPr>
                <w:rFonts w:asciiTheme="minorHAnsi" w:hAnsiTheme="minorHAnsi"/>
                <w:b/>
                <w:vertAlign w:val="subscript"/>
                <w:lang w:val="sk-SK"/>
              </w:rPr>
              <w:t>PHM</w:t>
            </w:r>
            <w:r w:rsidR="004F0F3F" w:rsidRPr="00494AC2">
              <w:rPr>
                <w:rFonts w:asciiTheme="minorHAnsi" w:hAnsiTheme="minorHAnsi"/>
                <w:b/>
                <w:vertAlign w:val="subscript"/>
                <w:lang w:val="sk-SK"/>
              </w:rPr>
              <w:t>ponuka</w:t>
            </w:r>
            <w:proofErr w:type="spellEnd"/>
            <w:r w:rsidR="004F0F3F" w:rsidRPr="00EF078E">
              <w:rPr>
                <w:rFonts w:asciiTheme="minorHAnsi" w:hAnsiTheme="minorHAnsi"/>
                <w:b/>
                <w:lang w:val="sk-SK"/>
              </w:rPr>
              <w:t xml:space="preserve"> </w:t>
            </w:r>
            <w:r w:rsidR="007729C7" w:rsidRPr="00EF078E">
              <w:rPr>
                <w:rFonts w:asciiTheme="minorHAnsi" w:hAnsiTheme="minorHAnsi"/>
                <w:b/>
                <w:lang w:val="sk-SK"/>
              </w:rPr>
              <w:t>*</w:t>
            </w:r>
            <w:r w:rsidR="00AE24C3">
              <w:rPr>
                <w:rFonts w:asciiTheme="minorHAnsi" w:hAnsiTheme="minorHAnsi"/>
                <w:b/>
                <w:lang w:val="sk-SK"/>
              </w:rPr>
              <w:t xml:space="preserve"> </w:t>
            </w:r>
            <w:r w:rsidRPr="00EF078E">
              <w:rPr>
                <w:rFonts w:asciiTheme="minorHAnsi" w:hAnsiTheme="minorHAnsi"/>
                <w:b/>
                <w:lang w:val="sk-SK"/>
              </w:rPr>
              <w:t>K</w:t>
            </w:r>
            <w:r w:rsidRPr="00EF078E">
              <w:rPr>
                <w:rFonts w:asciiTheme="minorHAnsi" w:hAnsiTheme="minorHAnsi"/>
                <w:b/>
                <w:vertAlign w:val="subscript"/>
                <w:lang w:val="sk-SK"/>
              </w:rPr>
              <w:t>PHM</w:t>
            </w:r>
          </w:p>
        </w:tc>
      </w:tr>
      <w:tr w:rsidR="004F0F3F" w:rsidRPr="00494AC2" w14:paraId="44EB3290" w14:textId="77777777" w:rsidTr="00FA628D">
        <w:trPr>
          <w:trHeight w:val="277"/>
        </w:trPr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</w:tcPr>
          <w:p w14:paraId="1B51DCF1" w14:textId="77777777" w:rsidR="004F0F3F" w:rsidRPr="00EF078E" w:rsidRDefault="004F0F3F" w:rsidP="004F0F3F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</w:tcPr>
          <w:p w14:paraId="2E95CDF6" w14:textId="77777777" w:rsidR="004F0F3F" w:rsidRPr="00EF078E" w:rsidRDefault="004F0F3F" w:rsidP="004F0F3F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14:paraId="440B29FD" w14:textId="77777777" w:rsidR="004F0F3F" w:rsidRPr="00EF078E" w:rsidRDefault="004F0F3F" w:rsidP="004F0F3F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413" w:type="dxa"/>
            <w:tcBorders>
              <w:top w:val="single" w:sz="18" w:space="0" w:color="auto"/>
              <w:bottom w:val="single" w:sz="18" w:space="0" w:color="auto"/>
            </w:tcBorders>
          </w:tcPr>
          <w:p w14:paraId="7B569DA8" w14:textId="77777777" w:rsidR="004F0F3F" w:rsidRPr="00EF078E" w:rsidRDefault="004F0F3F" w:rsidP="004F0F3F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</w:tr>
    </w:tbl>
    <w:p w14:paraId="31681AE0" w14:textId="5A02B824" w:rsidR="00EB7C1A" w:rsidRPr="00EF078E" w:rsidRDefault="007E67E4" w:rsidP="001A7255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EF078E">
        <w:rPr>
          <w:rFonts w:asciiTheme="minorHAnsi" w:hAnsiTheme="minorHAnsi"/>
          <w:sz w:val="22"/>
          <w:lang w:val="sk-SK"/>
        </w:rPr>
        <w:t xml:space="preserve">Úprava </w:t>
      </w:r>
      <w:r w:rsidRPr="00083BAF">
        <w:rPr>
          <w:rFonts w:asciiTheme="minorHAnsi" w:hAnsiTheme="minorHAnsi"/>
          <w:sz w:val="22"/>
          <w:lang w:val="sk-SK"/>
        </w:rPr>
        <w:t>Ostatn</w:t>
      </w:r>
      <w:r w:rsidR="004F0F3F" w:rsidRPr="00083BAF">
        <w:rPr>
          <w:rFonts w:asciiTheme="minorHAnsi" w:hAnsiTheme="minorHAnsi"/>
          <w:sz w:val="22"/>
          <w:lang w:val="sk-SK"/>
        </w:rPr>
        <w:t>ý</w:t>
      </w:r>
      <w:r w:rsidRPr="00083BAF">
        <w:rPr>
          <w:rFonts w:asciiTheme="minorHAnsi" w:hAnsiTheme="minorHAnsi"/>
          <w:sz w:val="22"/>
          <w:lang w:val="sk-SK"/>
        </w:rPr>
        <w:t>ch variabiln</w:t>
      </w:r>
      <w:r w:rsidR="004F0F3F" w:rsidRPr="00083BAF">
        <w:rPr>
          <w:rFonts w:asciiTheme="minorHAnsi" w:hAnsiTheme="minorHAnsi"/>
          <w:sz w:val="22"/>
          <w:lang w:val="sk-SK"/>
        </w:rPr>
        <w:t>ý</w:t>
      </w:r>
      <w:r w:rsidRPr="00083BAF">
        <w:rPr>
          <w:rFonts w:asciiTheme="minorHAnsi" w:hAnsiTheme="minorHAnsi"/>
          <w:sz w:val="22"/>
          <w:lang w:val="sk-SK"/>
        </w:rPr>
        <w:t>ch náklad</w:t>
      </w:r>
      <w:r w:rsidR="004F0F3F" w:rsidRPr="00083BAF">
        <w:rPr>
          <w:rFonts w:asciiTheme="minorHAnsi" w:hAnsiTheme="minorHAnsi"/>
          <w:sz w:val="22"/>
          <w:lang w:val="sk-SK"/>
        </w:rPr>
        <w:t>ov</w:t>
      </w:r>
      <w:r w:rsidRPr="00083BAF">
        <w:rPr>
          <w:rFonts w:asciiTheme="minorHAnsi" w:hAnsiTheme="minorHAnsi"/>
          <w:sz w:val="22"/>
          <w:lang w:val="sk-SK"/>
        </w:rPr>
        <w:t xml:space="preserve"> </w:t>
      </w:r>
      <w:r w:rsidR="0094064D">
        <w:rPr>
          <w:rFonts w:asciiTheme="minorHAnsi" w:hAnsiTheme="minorHAnsi"/>
          <w:sz w:val="22"/>
          <w:lang w:val="sk-SK"/>
        </w:rPr>
        <w:t xml:space="preserve">2 </w:t>
      </w:r>
      <w:r w:rsidR="004F0F3F" w:rsidRPr="00083BAF">
        <w:rPr>
          <w:rFonts w:asciiTheme="minorHAnsi" w:hAnsiTheme="minorHAnsi"/>
          <w:sz w:val="22"/>
          <w:lang w:val="sk-SK"/>
        </w:rPr>
        <w:t>podľa</w:t>
      </w:r>
      <w:r w:rsidR="00A55E6E" w:rsidRPr="00083BAF">
        <w:rPr>
          <w:rFonts w:asciiTheme="minorHAnsi" w:hAnsiTheme="minorHAnsi"/>
          <w:sz w:val="22"/>
          <w:lang w:val="sk-SK"/>
        </w:rPr>
        <w:t xml:space="preserve"> článku </w:t>
      </w:r>
      <w:r w:rsidR="00A55E6E" w:rsidRPr="00FE37C0">
        <w:rPr>
          <w:rFonts w:asciiTheme="minorHAnsi" w:hAnsiTheme="minorHAnsi"/>
          <w:sz w:val="22"/>
          <w:lang w:val="sk-SK"/>
        </w:rPr>
        <w:t>XI</w:t>
      </w:r>
      <w:r w:rsidR="00083BAF" w:rsidRPr="00FE37C0">
        <w:rPr>
          <w:rFonts w:asciiTheme="minorHAnsi" w:hAnsiTheme="minorHAnsi"/>
          <w:sz w:val="22"/>
          <w:lang w:val="sk-SK"/>
        </w:rPr>
        <w:t>I</w:t>
      </w:r>
      <w:r w:rsidR="00A55E6E" w:rsidRPr="00563F9E">
        <w:rPr>
          <w:rFonts w:asciiTheme="minorHAnsi" w:hAnsiTheme="minorHAnsi"/>
          <w:sz w:val="22"/>
          <w:lang w:val="sk-SK"/>
        </w:rPr>
        <w:t xml:space="preserve">. </w:t>
      </w:r>
      <w:r w:rsidR="00A55E6E" w:rsidRPr="00083BAF">
        <w:rPr>
          <w:rFonts w:asciiTheme="minorHAnsi" w:hAnsiTheme="minorHAnsi"/>
          <w:sz w:val="22"/>
          <w:lang w:val="sk-SK"/>
        </w:rPr>
        <w:t xml:space="preserve">bod </w:t>
      </w:r>
      <w:r w:rsidR="00083BAF" w:rsidRPr="00FE37C0">
        <w:rPr>
          <w:rFonts w:asciiTheme="minorHAnsi" w:hAnsiTheme="minorHAnsi"/>
          <w:sz w:val="22"/>
          <w:lang w:val="sk-SK"/>
        </w:rPr>
        <w:t>12</w:t>
      </w:r>
      <w:r w:rsidR="00A55E6E" w:rsidRPr="00563F9E">
        <w:rPr>
          <w:rFonts w:asciiTheme="minorHAnsi" w:hAnsiTheme="minorHAnsi"/>
          <w:sz w:val="22"/>
          <w:lang w:val="sk-SK"/>
        </w:rPr>
        <w:t xml:space="preserve">.1 </w:t>
      </w:r>
      <w:r w:rsidR="004F0F3F" w:rsidRPr="00083BAF">
        <w:rPr>
          <w:rFonts w:asciiTheme="minorHAnsi" w:hAnsiTheme="minorHAnsi"/>
          <w:sz w:val="22"/>
          <w:lang w:val="sk-SK"/>
        </w:rPr>
        <w:t>Z</w:t>
      </w:r>
      <w:r w:rsidR="00A55E6E" w:rsidRPr="00083BAF">
        <w:rPr>
          <w:rFonts w:asciiTheme="minorHAnsi" w:hAnsiTheme="minorHAnsi"/>
          <w:sz w:val="22"/>
          <w:lang w:val="sk-SK"/>
        </w:rPr>
        <w:t>mluvy a ods. 1.1.3 P</w:t>
      </w:r>
      <w:r w:rsidR="004F0F3F" w:rsidRPr="00083BAF">
        <w:rPr>
          <w:rFonts w:asciiTheme="minorHAnsi" w:hAnsiTheme="minorHAnsi"/>
          <w:sz w:val="22"/>
          <w:lang w:val="sk-SK"/>
        </w:rPr>
        <w:t>r</w:t>
      </w:r>
      <w:r w:rsidR="00A55E6E" w:rsidRPr="00083BAF">
        <w:rPr>
          <w:rFonts w:asciiTheme="minorHAnsi" w:hAnsiTheme="minorHAnsi"/>
          <w:sz w:val="22"/>
          <w:lang w:val="sk-SK"/>
        </w:rPr>
        <w:t>ílohy č. </w:t>
      </w:r>
      <w:r w:rsidR="00563F9E">
        <w:rPr>
          <w:rFonts w:asciiTheme="minorHAnsi" w:hAnsiTheme="minorHAnsi"/>
          <w:sz w:val="22"/>
          <w:lang w:val="sk-SK"/>
        </w:rPr>
        <w:t>7</w:t>
      </w:r>
      <w:r w:rsidR="00747AAA" w:rsidRPr="00083BAF">
        <w:rPr>
          <w:rFonts w:asciiTheme="minorHAnsi" w:hAnsiTheme="minorHAnsi"/>
          <w:sz w:val="22"/>
          <w:lang w:val="sk-SK"/>
        </w:rPr>
        <w:t xml:space="preserve"> </w:t>
      </w:r>
      <w:r w:rsidR="004F0F3F" w:rsidRPr="00083BAF">
        <w:rPr>
          <w:rFonts w:asciiTheme="minorHAnsi" w:hAnsiTheme="minorHAnsi"/>
          <w:sz w:val="22"/>
          <w:lang w:val="sk-SK"/>
        </w:rPr>
        <w:t>Z</w:t>
      </w:r>
      <w:r w:rsidR="00A55E6E" w:rsidRPr="00083BAF">
        <w:rPr>
          <w:rFonts w:asciiTheme="minorHAnsi" w:hAnsiTheme="minorHAnsi"/>
          <w:sz w:val="22"/>
          <w:lang w:val="sk-SK"/>
        </w:rPr>
        <w:t>mluvy</w:t>
      </w:r>
    </w:p>
    <w:tbl>
      <w:tblPr>
        <w:tblW w:w="684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3556"/>
      </w:tblGrid>
      <w:tr w:rsidR="00A5575B" w:rsidRPr="00494AC2" w14:paraId="478D8565" w14:textId="77777777" w:rsidTr="006B5F83">
        <w:trPr>
          <w:trHeight w:val="73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1DBD25B" w14:textId="77777777" w:rsidR="00A5575B" w:rsidRPr="00EF078E" w:rsidRDefault="00A5575B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69218B67" w14:textId="4CE9D25E" w:rsidR="00A5575B" w:rsidRPr="00EF078E" w:rsidRDefault="0094064D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vertAlign w:val="subscript"/>
                <w:lang w:val="sk-SK"/>
              </w:rPr>
            </w:pPr>
            <w:r>
              <w:rPr>
                <w:rFonts w:asciiTheme="minorHAnsi" w:hAnsiTheme="minorHAnsi" w:cs="Arial"/>
                <w:b/>
                <w:lang w:val="sk-SK"/>
              </w:rPr>
              <w:t>Ki</w:t>
            </w:r>
            <w:r w:rsidR="00875D70"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>
              <w:rPr>
                <w:rFonts w:asciiTheme="minorHAnsi" w:hAnsiTheme="minorHAnsi" w:cs="Arial"/>
                <w:b/>
                <w:vertAlign w:val="subscript"/>
                <w:lang w:val="sk-SK"/>
              </w:rPr>
              <w:t>1</w:t>
            </w:r>
          </w:p>
        </w:tc>
        <w:tc>
          <w:tcPr>
            <w:tcW w:w="355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6EDDDEA" w14:textId="17C70DE7" w:rsidR="00A5575B" w:rsidRPr="00EF078E" w:rsidRDefault="00364113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U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pravené Ostatn</w:t>
            </w:r>
            <w:r w:rsidR="00563F9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é 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variabiln</w:t>
            </w:r>
            <w:r w:rsidR="00563F9E">
              <w:rPr>
                <w:rFonts w:asciiTheme="minorHAnsi" w:eastAsia="Times New Roman" w:hAnsiTheme="minorHAnsi" w:cs="Arial"/>
                <w:color w:val="000000"/>
                <w:lang w:val="sk-SK"/>
              </w:rPr>
              <w:t>é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náklady</w:t>
            </w:r>
            <w:r w:rsidR="0094064D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2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na 1 </w:t>
            </w:r>
            <w:r w:rsidR="00701127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km </w:t>
            </w:r>
            <w:r w:rsidR="006B5F83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dopravn</w:t>
            </w:r>
            <w:r w:rsidR="004F0F3F" w:rsidRPr="00494AC2">
              <w:rPr>
                <w:rFonts w:asciiTheme="minorHAnsi" w:eastAsia="Times New Roman" w:hAnsiTheme="minorHAnsi" w:cs="Arial"/>
                <w:color w:val="000000"/>
                <w:lang w:val="sk-SK"/>
              </w:rPr>
              <w:t>é</w:t>
            </w:r>
            <w:r w:rsidR="006B5F83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ho výkonu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za p</w:t>
            </w:r>
            <w:r w:rsidR="004F0F3F" w:rsidRPr="00494AC2">
              <w:rPr>
                <w:rFonts w:asciiTheme="minorHAnsi" w:eastAsia="Times New Roman" w:hAnsiTheme="minorHAnsi" w:cs="Arial"/>
                <w:color w:val="000000"/>
                <w:lang w:val="sk-SK"/>
              </w:rPr>
              <w:t>r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íslušný kalendá</w:t>
            </w:r>
            <w:r w:rsidR="004F0F3F" w:rsidRPr="00494AC2">
              <w:rPr>
                <w:rFonts w:asciiTheme="minorHAnsi" w:eastAsia="Times New Roman" w:hAnsiTheme="minorHAnsi" w:cs="Arial"/>
                <w:color w:val="000000"/>
                <w:lang w:val="sk-SK"/>
              </w:rPr>
              <w:t>r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n</w:t>
            </w:r>
            <w:r w:rsidR="004F0F3F" w:rsidRPr="00494AC2">
              <w:rPr>
                <w:rFonts w:asciiTheme="minorHAnsi" w:eastAsia="Times New Roman" w:hAnsiTheme="minorHAnsi" w:cs="Arial"/>
                <w:color w:val="000000"/>
                <w:lang w:val="sk-SK"/>
              </w:rPr>
              <w:t>y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rok „n“</w:t>
            </w:r>
          </w:p>
          <w:p w14:paraId="2E672F47" w14:textId="5615E297" w:rsidR="00364113" w:rsidRPr="00EF078E" w:rsidRDefault="00AE24C3" w:rsidP="00AE24C3">
            <w:pPr>
              <w:spacing w:before="120" w:after="120"/>
              <w:ind w:left="113" w:right="57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val="sk-SK"/>
              </w:rPr>
            </w:pPr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OV</w:t>
            </w:r>
            <w:ins w:id="1" w:author="Stanislav Galas" w:date="2021-09-03T14:31:00Z">
              <w:r w:rsidR="00A5279C">
                <w:rPr>
                  <w:rFonts w:asciiTheme="minorHAnsi" w:eastAsia="Times New Roman" w:hAnsiTheme="minorHAnsi" w:cs="Calibri"/>
                  <w:b/>
                  <w:color w:val="000000"/>
                  <w:lang w:val="sk-SK"/>
                </w:rPr>
                <w:t>2</w:t>
              </w:r>
            </w:ins>
            <w:r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n</w:t>
            </w:r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= </w:t>
            </w:r>
            <w:r w:rsidR="004F0F3F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O</w:t>
            </w:r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V</w:t>
            </w:r>
            <w:ins w:id="2" w:author="Stanislav Galas" w:date="2021-09-03T14:31:00Z">
              <w:r w:rsidR="00A5279C">
                <w:rPr>
                  <w:rFonts w:asciiTheme="minorHAnsi" w:eastAsia="Times New Roman" w:hAnsiTheme="minorHAnsi" w:cs="Calibri"/>
                  <w:b/>
                  <w:color w:val="000000"/>
                  <w:lang w:val="sk-SK"/>
                </w:rPr>
                <w:t>2</w:t>
              </w:r>
            </w:ins>
            <w:r w:rsidR="004F0F3F" w:rsidRPr="00494AC2"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ponuka</w:t>
            </w:r>
            <w:r w:rsidR="004F0F3F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</w:t>
            </w:r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* </w:t>
            </w:r>
            <w:r w:rsidR="0094064D" w:rsidRPr="0094064D">
              <w:rPr>
                <w:rFonts w:asciiTheme="minorHAnsi" w:hAnsiTheme="minorHAnsi"/>
                <w:b/>
                <w:lang w:val="sk-SK"/>
              </w:rPr>
              <w:t>Ki</w:t>
            </w:r>
            <w:r w:rsidR="0094064D" w:rsidRPr="0094064D">
              <w:rPr>
                <w:rFonts w:asciiTheme="minorHAnsi" w:hAnsiTheme="minorHAnsi"/>
                <w:b/>
                <w:vertAlign w:val="subscript"/>
                <w:lang w:val="sk-SK"/>
              </w:rPr>
              <w:t>n-1</w:t>
            </w:r>
          </w:p>
        </w:tc>
      </w:tr>
      <w:tr w:rsidR="00113D28" w:rsidRPr="00494AC2" w14:paraId="33BEA05A" w14:textId="77777777" w:rsidTr="00EF078E">
        <w:trPr>
          <w:trHeight w:val="27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</w:tcPr>
          <w:p w14:paraId="1B433BED" w14:textId="77777777" w:rsidR="00113D28" w:rsidRPr="00EF078E" w:rsidRDefault="00113D28" w:rsidP="00113D28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55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D5EAA77" w14:textId="77777777" w:rsidR="00113D28" w:rsidRPr="00EF078E" w:rsidRDefault="00113D28" w:rsidP="00113D28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</w:tr>
    </w:tbl>
    <w:p w14:paraId="331A5FC2" w14:textId="4D8FF3CD" w:rsidR="00BF7884" w:rsidRPr="00EF078E" w:rsidRDefault="005C36F1" w:rsidP="00A5575B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EF078E">
        <w:rPr>
          <w:rFonts w:asciiTheme="minorHAnsi" w:hAnsiTheme="minorHAnsi"/>
          <w:sz w:val="22"/>
          <w:lang w:val="sk-SK"/>
        </w:rPr>
        <w:t xml:space="preserve">Úprava </w:t>
      </w:r>
      <w:r w:rsidR="004F0F3F" w:rsidRPr="00494AC2">
        <w:rPr>
          <w:rFonts w:asciiTheme="minorHAnsi" w:hAnsiTheme="minorHAnsi"/>
          <w:sz w:val="22"/>
          <w:lang w:val="sk-SK"/>
        </w:rPr>
        <w:t xml:space="preserve">nákladov na </w:t>
      </w:r>
      <w:r w:rsidR="0037761B">
        <w:rPr>
          <w:rFonts w:asciiTheme="minorHAnsi" w:hAnsiTheme="minorHAnsi"/>
          <w:sz w:val="22"/>
          <w:lang w:val="sk-SK"/>
        </w:rPr>
        <w:t>Prevádzkovú a s</w:t>
      </w:r>
      <w:r w:rsidR="0037761B" w:rsidRPr="00494AC2">
        <w:rPr>
          <w:rFonts w:asciiTheme="minorHAnsi" w:hAnsiTheme="minorHAnsi"/>
          <w:sz w:val="22"/>
          <w:lang w:val="sk-SK"/>
        </w:rPr>
        <w:t>právn</w:t>
      </w:r>
      <w:r w:rsidR="0037761B">
        <w:rPr>
          <w:rFonts w:asciiTheme="minorHAnsi" w:hAnsiTheme="minorHAnsi"/>
          <w:sz w:val="22"/>
          <w:lang w:val="sk-SK"/>
        </w:rPr>
        <w:t>u</w:t>
      </w:r>
      <w:r w:rsidR="0037761B" w:rsidRPr="00494AC2">
        <w:rPr>
          <w:rFonts w:asciiTheme="minorHAnsi" w:hAnsiTheme="minorHAnsi"/>
          <w:sz w:val="22"/>
          <w:lang w:val="sk-SK"/>
        </w:rPr>
        <w:t xml:space="preserve"> réži</w:t>
      </w:r>
      <w:r w:rsidR="0037761B">
        <w:rPr>
          <w:rFonts w:asciiTheme="minorHAnsi" w:hAnsiTheme="minorHAnsi"/>
          <w:sz w:val="22"/>
          <w:lang w:val="sk-SK"/>
        </w:rPr>
        <w:t>u</w:t>
      </w:r>
      <w:r w:rsidR="004F0F3F" w:rsidRPr="00494AC2">
        <w:rPr>
          <w:rFonts w:asciiTheme="minorHAnsi" w:hAnsiTheme="minorHAnsi"/>
          <w:sz w:val="22"/>
          <w:lang w:val="sk-SK"/>
        </w:rPr>
        <w:t xml:space="preserve"> a</w:t>
      </w:r>
      <w:r w:rsidR="0094064D">
        <w:rPr>
          <w:rFonts w:asciiTheme="minorHAnsi" w:hAnsiTheme="minorHAnsi"/>
          <w:sz w:val="22"/>
          <w:lang w:val="sk-SK"/>
        </w:rPr>
        <w:t> </w:t>
      </w:r>
      <w:r w:rsidR="004F0F3F" w:rsidRPr="00494AC2">
        <w:rPr>
          <w:rFonts w:asciiTheme="minorHAnsi" w:hAnsiTheme="minorHAnsi"/>
          <w:sz w:val="22"/>
          <w:lang w:val="sk-SK"/>
        </w:rPr>
        <w:t>ostatn</w:t>
      </w:r>
      <w:r w:rsidR="0094064D">
        <w:rPr>
          <w:rFonts w:asciiTheme="minorHAnsi" w:hAnsiTheme="minorHAnsi"/>
          <w:sz w:val="22"/>
          <w:lang w:val="sk-SK"/>
        </w:rPr>
        <w:t xml:space="preserve">é </w:t>
      </w:r>
      <w:r w:rsidR="004F0F3F" w:rsidRPr="00494AC2">
        <w:rPr>
          <w:rFonts w:asciiTheme="minorHAnsi" w:hAnsiTheme="minorHAnsi"/>
          <w:sz w:val="22"/>
          <w:lang w:val="sk-SK"/>
        </w:rPr>
        <w:t>predvídateľn</w:t>
      </w:r>
      <w:r w:rsidR="0094064D">
        <w:rPr>
          <w:rFonts w:asciiTheme="minorHAnsi" w:hAnsiTheme="minorHAnsi"/>
          <w:sz w:val="22"/>
          <w:lang w:val="sk-SK"/>
        </w:rPr>
        <w:t>é</w:t>
      </w:r>
      <w:r w:rsidR="004F0F3F" w:rsidRPr="00494AC2">
        <w:rPr>
          <w:rFonts w:asciiTheme="minorHAnsi" w:hAnsiTheme="minorHAnsi"/>
          <w:sz w:val="22"/>
          <w:lang w:val="sk-SK"/>
        </w:rPr>
        <w:t xml:space="preserve"> prevádzkov</w:t>
      </w:r>
      <w:r w:rsidR="0094064D">
        <w:rPr>
          <w:rFonts w:asciiTheme="minorHAnsi" w:hAnsiTheme="minorHAnsi"/>
          <w:sz w:val="22"/>
          <w:lang w:val="sk-SK"/>
        </w:rPr>
        <w:t>é</w:t>
      </w:r>
      <w:r w:rsidR="004F0F3F" w:rsidRPr="00494AC2">
        <w:rPr>
          <w:rFonts w:asciiTheme="minorHAnsi" w:hAnsiTheme="minorHAnsi"/>
          <w:sz w:val="22"/>
          <w:lang w:val="sk-SK"/>
        </w:rPr>
        <w:t xml:space="preserve"> náklad</w:t>
      </w:r>
      <w:r w:rsidR="0094064D">
        <w:rPr>
          <w:rFonts w:asciiTheme="minorHAnsi" w:hAnsiTheme="minorHAnsi"/>
          <w:sz w:val="22"/>
          <w:lang w:val="sk-SK"/>
        </w:rPr>
        <w:t>y</w:t>
      </w:r>
      <w:r w:rsidR="004F0F3F" w:rsidRPr="00494AC2">
        <w:rPr>
          <w:rFonts w:asciiTheme="minorHAnsi" w:hAnsiTheme="minorHAnsi"/>
          <w:sz w:val="22"/>
          <w:lang w:val="sk-SK"/>
        </w:rPr>
        <w:t xml:space="preserve"> podľa </w:t>
      </w:r>
      <w:r w:rsidR="004F0F3F" w:rsidRPr="00083BAF">
        <w:rPr>
          <w:rFonts w:asciiTheme="minorHAnsi" w:hAnsiTheme="minorHAnsi"/>
          <w:sz w:val="22"/>
          <w:lang w:val="sk-SK"/>
        </w:rPr>
        <w:t xml:space="preserve">článku </w:t>
      </w:r>
      <w:r w:rsidR="004F0F3F" w:rsidRPr="00FE37C0">
        <w:rPr>
          <w:rFonts w:asciiTheme="minorHAnsi" w:hAnsiTheme="minorHAnsi"/>
          <w:sz w:val="22"/>
          <w:lang w:val="sk-SK"/>
        </w:rPr>
        <w:t>X</w:t>
      </w:r>
      <w:r w:rsidR="00083BAF" w:rsidRPr="00FE37C0">
        <w:rPr>
          <w:rFonts w:asciiTheme="minorHAnsi" w:hAnsiTheme="minorHAnsi"/>
          <w:sz w:val="22"/>
          <w:lang w:val="sk-SK"/>
        </w:rPr>
        <w:t>I</w:t>
      </w:r>
      <w:r w:rsidR="004F0F3F" w:rsidRPr="00FE37C0">
        <w:rPr>
          <w:rFonts w:asciiTheme="minorHAnsi" w:hAnsiTheme="minorHAnsi"/>
          <w:sz w:val="22"/>
          <w:lang w:val="sk-SK"/>
        </w:rPr>
        <w:t>I</w:t>
      </w:r>
      <w:r w:rsidR="004F0F3F" w:rsidRPr="00563F9E">
        <w:rPr>
          <w:rFonts w:asciiTheme="minorHAnsi" w:hAnsiTheme="minorHAnsi"/>
          <w:sz w:val="22"/>
          <w:lang w:val="sk-SK"/>
        </w:rPr>
        <w:t xml:space="preserve">. </w:t>
      </w:r>
      <w:r w:rsidR="004F0F3F" w:rsidRPr="00083BAF">
        <w:rPr>
          <w:rFonts w:asciiTheme="minorHAnsi" w:hAnsiTheme="minorHAnsi"/>
          <w:sz w:val="22"/>
          <w:lang w:val="sk-SK"/>
        </w:rPr>
        <w:t xml:space="preserve">bod </w:t>
      </w:r>
      <w:r w:rsidR="00083BAF" w:rsidRPr="00FE37C0">
        <w:rPr>
          <w:rFonts w:asciiTheme="minorHAnsi" w:hAnsiTheme="minorHAnsi"/>
          <w:sz w:val="22"/>
          <w:lang w:val="sk-SK"/>
        </w:rPr>
        <w:t>12</w:t>
      </w:r>
      <w:r w:rsidR="004F0F3F" w:rsidRPr="00563F9E">
        <w:rPr>
          <w:rFonts w:asciiTheme="minorHAnsi" w:hAnsiTheme="minorHAnsi"/>
          <w:sz w:val="22"/>
          <w:lang w:val="sk-SK"/>
        </w:rPr>
        <w:t xml:space="preserve">.1 </w:t>
      </w:r>
      <w:r w:rsidR="004F0F3F" w:rsidRPr="00083BAF">
        <w:rPr>
          <w:rFonts w:asciiTheme="minorHAnsi" w:hAnsiTheme="minorHAnsi"/>
          <w:sz w:val="22"/>
          <w:lang w:val="sk-SK"/>
        </w:rPr>
        <w:t>Zmluvy</w:t>
      </w:r>
      <w:r w:rsidR="004F0F3F" w:rsidRPr="00494AC2">
        <w:rPr>
          <w:rFonts w:asciiTheme="minorHAnsi" w:hAnsiTheme="minorHAnsi"/>
          <w:sz w:val="22"/>
          <w:lang w:val="sk-SK"/>
        </w:rPr>
        <w:t xml:space="preserve"> a ods. 1.2.2 </w:t>
      </w:r>
      <w:r w:rsidR="004F0F3F" w:rsidRPr="00083BAF">
        <w:rPr>
          <w:rFonts w:asciiTheme="minorHAnsi" w:hAnsiTheme="minorHAnsi"/>
          <w:sz w:val="22"/>
          <w:lang w:val="sk-SK"/>
        </w:rPr>
        <w:t xml:space="preserve">Prílohy č. </w:t>
      </w:r>
      <w:r w:rsidR="00AE24C3">
        <w:rPr>
          <w:rFonts w:asciiTheme="minorHAnsi" w:hAnsiTheme="minorHAnsi"/>
          <w:sz w:val="22"/>
          <w:lang w:val="sk-SK"/>
        </w:rPr>
        <w:t>7</w:t>
      </w:r>
      <w:r w:rsidR="004F0F3F" w:rsidRPr="00083BAF">
        <w:rPr>
          <w:rFonts w:asciiTheme="minorHAnsi" w:hAnsiTheme="minorHAnsi"/>
          <w:sz w:val="22"/>
          <w:lang w:val="sk-SK"/>
        </w:rPr>
        <w:t xml:space="preserve"> Zmluv</w:t>
      </w:r>
      <w:r w:rsidR="00A55E6E" w:rsidRPr="00083BAF">
        <w:rPr>
          <w:rFonts w:asciiTheme="minorHAnsi" w:hAnsiTheme="minorHAnsi"/>
          <w:sz w:val="22"/>
          <w:lang w:val="sk-SK"/>
        </w:rPr>
        <w:t>y</w:t>
      </w:r>
    </w:p>
    <w:tbl>
      <w:tblPr>
        <w:tblW w:w="65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3288"/>
      </w:tblGrid>
      <w:tr w:rsidR="00A5575B" w:rsidRPr="00494AC2" w14:paraId="7C96DA46" w14:textId="77777777" w:rsidTr="006B5F83">
        <w:trPr>
          <w:trHeight w:val="73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5D85EC2" w14:textId="77777777" w:rsidR="00A5575B" w:rsidRPr="00EF078E" w:rsidRDefault="00A5575B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28B804AE" w14:textId="1254FD7C" w:rsidR="00A5575B" w:rsidRPr="00EF078E" w:rsidRDefault="0094064D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vertAlign w:val="subscript"/>
                <w:lang w:val="sk-SK"/>
              </w:rPr>
            </w:pPr>
            <w:r>
              <w:rPr>
                <w:rFonts w:asciiTheme="minorHAnsi" w:hAnsiTheme="minorHAnsi" w:cs="Arial"/>
                <w:b/>
                <w:lang w:val="sk-SK"/>
              </w:rPr>
              <w:t>Ki</w:t>
            </w:r>
            <w:r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>
              <w:rPr>
                <w:rFonts w:asciiTheme="minorHAnsi" w:hAnsiTheme="minorHAnsi" w:cs="Arial"/>
                <w:b/>
                <w:vertAlign w:val="subscript"/>
                <w:lang w:val="sk-SK"/>
              </w:rPr>
              <w:t>1</w:t>
            </w:r>
          </w:p>
        </w:tc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69856A3" w14:textId="618D3EC8" w:rsidR="00A5575B" w:rsidRPr="00EF078E" w:rsidRDefault="00364113" w:rsidP="006B5F83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U</w:t>
            </w:r>
            <w:r w:rsidR="00A5575B" w:rsidRPr="00EF078E">
              <w:rPr>
                <w:rFonts w:asciiTheme="minorHAnsi" w:eastAsia="Times New Roman" w:hAnsiTheme="minorHAnsi" w:cs="Calibri"/>
                <w:color w:val="000000"/>
                <w:lang w:val="sk-SK"/>
              </w:rPr>
              <w:t xml:space="preserve">pravené </w:t>
            </w:r>
            <w:r w:rsidR="00A55E6E" w:rsidRPr="00EF078E">
              <w:rPr>
                <w:rFonts w:asciiTheme="minorHAnsi" w:hAnsiTheme="minorHAnsi" w:cstheme="minorHAnsi"/>
                <w:lang w:val="sk-SK"/>
              </w:rPr>
              <w:t xml:space="preserve">náklady na </w:t>
            </w:r>
            <w:r w:rsidR="0037761B">
              <w:rPr>
                <w:rFonts w:asciiTheme="minorHAnsi" w:hAnsiTheme="minorHAnsi" w:cstheme="minorHAnsi"/>
                <w:lang w:val="sk-SK"/>
              </w:rPr>
              <w:t>Prevádzkovú a s</w:t>
            </w:r>
            <w:r w:rsidR="0037761B" w:rsidRPr="00494AC2">
              <w:rPr>
                <w:rFonts w:asciiTheme="minorHAnsi" w:hAnsiTheme="minorHAnsi" w:cstheme="minorHAnsi"/>
                <w:lang w:val="sk-SK"/>
              </w:rPr>
              <w:t>právnu</w:t>
            </w:r>
            <w:r w:rsidR="0037761B" w:rsidRPr="00EF078E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="00A55E6E" w:rsidRPr="00EF078E">
              <w:rPr>
                <w:rFonts w:asciiTheme="minorHAnsi" w:hAnsiTheme="minorHAnsi" w:cstheme="minorHAnsi"/>
                <w:lang w:val="sk-SK"/>
              </w:rPr>
              <w:t>r</w:t>
            </w:r>
            <w:r w:rsidR="004F0F3F" w:rsidRPr="00494AC2">
              <w:rPr>
                <w:rFonts w:asciiTheme="minorHAnsi" w:hAnsiTheme="minorHAnsi" w:cstheme="minorHAnsi"/>
                <w:lang w:val="sk-SK"/>
              </w:rPr>
              <w:t>é</w:t>
            </w:r>
            <w:r w:rsidR="00A55E6E" w:rsidRPr="00EF078E">
              <w:rPr>
                <w:rFonts w:asciiTheme="minorHAnsi" w:hAnsiTheme="minorHAnsi" w:cstheme="minorHAnsi"/>
                <w:lang w:val="sk-SK"/>
              </w:rPr>
              <w:t>ži</w:t>
            </w:r>
            <w:r w:rsidR="004F0F3F" w:rsidRPr="00494AC2">
              <w:rPr>
                <w:rFonts w:asciiTheme="minorHAnsi" w:hAnsiTheme="minorHAnsi" w:cstheme="minorHAnsi"/>
                <w:lang w:val="sk-SK"/>
              </w:rPr>
              <w:t>u</w:t>
            </w:r>
            <w:r w:rsidR="00A55E6E" w:rsidRPr="00EF078E">
              <w:rPr>
                <w:rFonts w:asciiTheme="minorHAnsi" w:hAnsiTheme="minorHAnsi" w:cstheme="minorHAnsi"/>
                <w:lang w:val="sk-SK"/>
              </w:rPr>
              <w:t xml:space="preserve"> a </w:t>
            </w:r>
            <w:r w:rsidR="004F0F3F" w:rsidRPr="00494AC2">
              <w:rPr>
                <w:rFonts w:asciiTheme="minorHAnsi" w:hAnsiTheme="minorHAnsi" w:cstheme="minorHAnsi"/>
                <w:lang w:val="sk-SK"/>
              </w:rPr>
              <w:t>ostatné predvídateľné prevádzkové náklady na 1 km dopravného výkonu za príslušný kalendárny</w:t>
            </w:r>
            <w:r w:rsidR="004F0F3F" w:rsidRPr="00494AC2" w:rsidDel="004F0F3F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ro</w:t>
            </w:r>
            <w:r w:rsidR="00A55E6E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k</w:t>
            </w:r>
            <w:r w:rsidR="00A5575B"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 xml:space="preserve"> „n“</w:t>
            </w:r>
          </w:p>
          <w:p w14:paraId="0D407360" w14:textId="2C7BA66A" w:rsidR="00364113" w:rsidRPr="00EF078E" w:rsidRDefault="00AE24C3" w:rsidP="00AE24C3">
            <w:pPr>
              <w:spacing w:before="120" w:after="120"/>
              <w:ind w:left="113" w:right="57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vertAlign w:val="subscript"/>
                <w:lang w:val="sk-SK"/>
              </w:rPr>
            </w:pPr>
            <w:proofErr w:type="spellStart"/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OF</w:t>
            </w:r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n</w:t>
            </w:r>
            <w:proofErr w:type="spellEnd"/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= </w:t>
            </w:r>
            <w:proofErr w:type="spellStart"/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OF</w:t>
            </w:r>
            <w:r w:rsidR="004F0F3F" w:rsidRPr="00494AC2"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="004F0F3F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</w:t>
            </w:r>
            <w:r w:rsidR="00364113"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*</w:t>
            </w:r>
            <w:r w:rsidRPr="00EF078E">
              <w:rPr>
                <w:rFonts w:asciiTheme="minorHAnsi" w:hAnsiTheme="minorHAnsi"/>
                <w:b/>
                <w:lang w:val="sk-SK"/>
              </w:rPr>
              <w:t xml:space="preserve"> </w:t>
            </w:r>
            <w:r w:rsidR="0094064D" w:rsidRPr="0094064D">
              <w:rPr>
                <w:rFonts w:asciiTheme="minorHAnsi" w:hAnsiTheme="minorHAnsi"/>
                <w:b/>
                <w:lang w:val="sk-SK"/>
              </w:rPr>
              <w:t>Ki</w:t>
            </w:r>
            <w:r w:rsidR="0094064D" w:rsidRPr="0094064D">
              <w:rPr>
                <w:rFonts w:asciiTheme="minorHAnsi" w:hAnsiTheme="minorHAnsi"/>
                <w:b/>
                <w:vertAlign w:val="subscript"/>
                <w:lang w:val="sk-SK"/>
              </w:rPr>
              <w:t>n-1</w:t>
            </w:r>
          </w:p>
        </w:tc>
      </w:tr>
      <w:tr w:rsidR="00A55E6E" w:rsidRPr="00494AC2" w14:paraId="4405E5EA" w14:textId="77777777" w:rsidTr="006B5F83">
        <w:trPr>
          <w:trHeight w:val="27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240BCAB" w14:textId="77777777" w:rsidR="00A55E6E" w:rsidRPr="00EF078E" w:rsidRDefault="00113D28" w:rsidP="00A55E6E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892D518" w14:textId="77777777" w:rsidR="00A55E6E" w:rsidRPr="00EF078E" w:rsidRDefault="00113D28" w:rsidP="00A55E6E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="00A55E6E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A55E6E"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</w:tr>
    </w:tbl>
    <w:p w14:paraId="7FDD382C" w14:textId="5297B828" w:rsidR="0094064D" w:rsidRPr="00EF078E" w:rsidRDefault="0094064D" w:rsidP="0094064D">
      <w:pPr>
        <w:pStyle w:val="Nadpis4"/>
        <w:numPr>
          <w:ilvl w:val="2"/>
          <w:numId w:val="1"/>
        </w:numPr>
        <w:ind w:left="567" w:hanging="567"/>
        <w:jc w:val="both"/>
        <w:rPr>
          <w:rFonts w:asciiTheme="minorHAnsi" w:hAnsiTheme="minorHAnsi"/>
          <w:sz w:val="22"/>
          <w:lang w:val="sk-SK"/>
        </w:rPr>
      </w:pPr>
      <w:r w:rsidRPr="00EF078E">
        <w:rPr>
          <w:rFonts w:asciiTheme="minorHAnsi" w:hAnsiTheme="minorHAnsi"/>
          <w:sz w:val="22"/>
          <w:lang w:val="sk-SK"/>
        </w:rPr>
        <w:t xml:space="preserve">Úprava </w:t>
      </w:r>
      <w:r>
        <w:rPr>
          <w:rFonts w:asciiTheme="minorHAnsi" w:hAnsiTheme="minorHAnsi"/>
          <w:sz w:val="22"/>
          <w:lang w:val="sk-SK"/>
        </w:rPr>
        <w:t>Ziskovej marže</w:t>
      </w:r>
      <w:r w:rsidRPr="00494AC2">
        <w:rPr>
          <w:rFonts w:asciiTheme="minorHAnsi" w:hAnsiTheme="minorHAnsi"/>
          <w:sz w:val="22"/>
          <w:lang w:val="sk-SK"/>
        </w:rPr>
        <w:t xml:space="preserve"> podľa </w:t>
      </w:r>
      <w:r w:rsidRPr="00083BAF">
        <w:rPr>
          <w:rFonts w:asciiTheme="minorHAnsi" w:hAnsiTheme="minorHAnsi"/>
          <w:sz w:val="22"/>
          <w:lang w:val="sk-SK"/>
        </w:rPr>
        <w:t xml:space="preserve">článku </w:t>
      </w:r>
      <w:r w:rsidRPr="00FE37C0">
        <w:rPr>
          <w:rFonts w:asciiTheme="minorHAnsi" w:hAnsiTheme="minorHAnsi"/>
          <w:sz w:val="22"/>
          <w:lang w:val="sk-SK"/>
        </w:rPr>
        <w:t>XII</w:t>
      </w:r>
      <w:r w:rsidRPr="00563F9E">
        <w:rPr>
          <w:rFonts w:asciiTheme="minorHAnsi" w:hAnsiTheme="minorHAnsi"/>
          <w:sz w:val="22"/>
          <w:lang w:val="sk-SK"/>
        </w:rPr>
        <w:t xml:space="preserve">. </w:t>
      </w:r>
      <w:r w:rsidRPr="00083BAF">
        <w:rPr>
          <w:rFonts w:asciiTheme="minorHAnsi" w:hAnsiTheme="minorHAnsi"/>
          <w:sz w:val="22"/>
          <w:lang w:val="sk-SK"/>
        </w:rPr>
        <w:t xml:space="preserve">bod </w:t>
      </w:r>
      <w:r w:rsidRPr="00FE37C0">
        <w:rPr>
          <w:rFonts w:asciiTheme="minorHAnsi" w:hAnsiTheme="minorHAnsi"/>
          <w:sz w:val="22"/>
          <w:lang w:val="sk-SK"/>
        </w:rPr>
        <w:t>12</w:t>
      </w:r>
      <w:r w:rsidRPr="00563F9E">
        <w:rPr>
          <w:rFonts w:asciiTheme="minorHAnsi" w:hAnsiTheme="minorHAnsi"/>
          <w:sz w:val="22"/>
          <w:lang w:val="sk-SK"/>
        </w:rPr>
        <w:t xml:space="preserve">.1 </w:t>
      </w:r>
      <w:r w:rsidRPr="00083BAF">
        <w:rPr>
          <w:rFonts w:asciiTheme="minorHAnsi" w:hAnsiTheme="minorHAnsi"/>
          <w:sz w:val="22"/>
          <w:lang w:val="sk-SK"/>
        </w:rPr>
        <w:t>Zmluvy</w:t>
      </w:r>
      <w:r w:rsidRPr="00494AC2">
        <w:rPr>
          <w:rFonts w:asciiTheme="minorHAnsi" w:hAnsiTheme="minorHAnsi"/>
          <w:sz w:val="22"/>
          <w:lang w:val="sk-SK"/>
        </w:rPr>
        <w:t xml:space="preserve"> a ods. 1.2.</w:t>
      </w:r>
      <w:r>
        <w:rPr>
          <w:rFonts w:asciiTheme="minorHAnsi" w:hAnsiTheme="minorHAnsi"/>
          <w:sz w:val="22"/>
          <w:lang w:val="sk-SK"/>
        </w:rPr>
        <w:t>3</w:t>
      </w:r>
      <w:r w:rsidRPr="00494AC2">
        <w:rPr>
          <w:rFonts w:asciiTheme="minorHAnsi" w:hAnsiTheme="minorHAnsi"/>
          <w:sz w:val="22"/>
          <w:lang w:val="sk-SK"/>
        </w:rPr>
        <w:t xml:space="preserve"> </w:t>
      </w:r>
      <w:r w:rsidRPr="00083BAF">
        <w:rPr>
          <w:rFonts w:asciiTheme="minorHAnsi" w:hAnsiTheme="minorHAnsi"/>
          <w:sz w:val="22"/>
          <w:lang w:val="sk-SK"/>
        </w:rPr>
        <w:t xml:space="preserve">Prílohy č. </w:t>
      </w:r>
      <w:r>
        <w:rPr>
          <w:rFonts w:asciiTheme="minorHAnsi" w:hAnsiTheme="minorHAnsi"/>
          <w:sz w:val="22"/>
          <w:lang w:val="sk-SK"/>
        </w:rPr>
        <w:t>7</w:t>
      </w:r>
      <w:r w:rsidRPr="00083BAF">
        <w:rPr>
          <w:rFonts w:asciiTheme="minorHAnsi" w:hAnsiTheme="minorHAnsi"/>
          <w:sz w:val="22"/>
          <w:lang w:val="sk-SK"/>
        </w:rPr>
        <w:t xml:space="preserve"> Zmluvy</w:t>
      </w:r>
    </w:p>
    <w:tbl>
      <w:tblPr>
        <w:tblW w:w="65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3288"/>
      </w:tblGrid>
      <w:tr w:rsidR="0094064D" w:rsidRPr="00494AC2" w14:paraId="27E80E11" w14:textId="77777777" w:rsidTr="001416B7">
        <w:trPr>
          <w:trHeight w:val="73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4C0ED56" w14:textId="77777777" w:rsidR="0094064D" w:rsidRPr="00EF078E" w:rsidRDefault="0094064D" w:rsidP="001416B7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</w:p>
          <w:p w14:paraId="585DF819" w14:textId="77777777" w:rsidR="0094064D" w:rsidRPr="00EF078E" w:rsidRDefault="0094064D" w:rsidP="001416B7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vertAlign w:val="subscript"/>
                <w:lang w:val="sk-SK"/>
              </w:rPr>
            </w:pPr>
            <w:r>
              <w:rPr>
                <w:rFonts w:asciiTheme="minorHAnsi" w:hAnsiTheme="minorHAnsi" w:cs="Arial"/>
                <w:b/>
                <w:lang w:val="sk-SK"/>
              </w:rPr>
              <w:t>Ki</w:t>
            </w:r>
            <w:r w:rsidRPr="00EF078E">
              <w:rPr>
                <w:rFonts w:asciiTheme="minorHAnsi" w:hAnsiTheme="minorHAnsi" w:cs="Arial"/>
                <w:b/>
                <w:vertAlign w:val="subscript"/>
                <w:lang w:val="sk-SK"/>
              </w:rPr>
              <w:t>n-</w:t>
            </w:r>
            <w:r>
              <w:rPr>
                <w:rFonts w:asciiTheme="minorHAnsi" w:hAnsiTheme="minorHAnsi" w:cs="Arial"/>
                <w:b/>
                <w:vertAlign w:val="subscript"/>
                <w:lang w:val="sk-SK"/>
              </w:rPr>
              <w:t>1</w:t>
            </w:r>
          </w:p>
        </w:tc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803BA97" w14:textId="08868179" w:rsidR="0094064D" w:rsidRPr="00EF078E" w:rsidRDefault="0094064D" w:rsidP="001416B7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lang w:val="sk-SK"/>
              </w:rPr>
              <w:t>U</w:t>
            </w:r>
            <w:r w:rsidRPr="00EF078E">
              <w:rPr>
                <w:rFonts w:asciiTheme="minorHAnsi" w:eastAsia="Times New Roman" w:hAnsiTheme="minorHAnsi" w:cs="Calibri"/>
                <w:color w:val="000000"/>
                <w:lang w:val="sk-SK"/>
              </w:rPr>
              <w:t>praven</w:t>
            </w:r>
            <w:r>
              <w:rPr>
                <w:rFonts w:asciiTheme="minorHAnsi" w:eastAsia="Times New Roman" w:hAnsiTheme="minorHAnsi" w:cs="Calibri"/>
                <w:color w:val="000000"/>
                <w:lang w:val="sk-SK"/>
              </w:rPr>
              <w:t>á Zisková marža</w:t>
            </w:r>
            <w:r w:rsidRPr="00494AC2">
              <w:rPr>
                <w:rFonts w:asciiTheme="minorHAnsi" w:hAnsiTheme="minorHAnsi" w:cstheme="minorHAnsi"/>
                <w:lang w:val="sk-SK"/>
              </w:rPr>
              <w:t xml:space="preserve"> na 1 km dopravného výkonu za príslušný kalendárny</w:t>
            </w:r>
            <w:r w:rsidRPr="00494AC2" w:rsidDel="004F0F3F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Pr="00EF078E">
              <w:rPr>
                <w:rFonts w:asciiTheme="minorHAnsi" w:eastAsia="Times New Roman" w:hAnsiTheme="minorHAnsi" w:cs="Arial"/>
                <w:color w:val="000000"/>
                <w:lang w:val="sk-SK"/>
              </w:rPr>
              <w:t>rok „n“</w:t>
            </w:r>
          </w:p>
          <w:p w14:paraId="3219EEB9" w14:textId="54AFB857" w:rsidR="0094064D" w:rsidRPr="00EF078E" w:rsidRDefault="0094064D" w:rsidP="001416B7">
            <w:pPr>
              <w:spacing w:before="120" w:after="120"/>
              <w:ind w:left="113" w:right="57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vertAlign w:val="subscript"/>
                <w:lang w:val="sk-SK"/>
              </w:rPr>
            </w:pPr>
            <w:proofErr w:type="spellStart"/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ZM</w:t>
            </w:r>
            <w:r w:rsidRPr="00EF078E"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n</w:t>
            </w:r>
            <w:proofErr w:type="spellEnd"/>
            <w:r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= </w:t>
            </w:r>
            <w:proofErr w:type="spellStart"/>
            <w:r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>ZM</w:t>
            </w:r>
            <w:r w:rsidRPr="00494AC2">
              <w:rPr>
                <w:rFonts w:asciiTheme="minorHAnsi" w:eastAsia="Times New Roman" w:hAnsiTheme="minorHAnsi" w:cs="Calibri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Pr="00EF078E">
              <w:rPr>
                <w:rFonts w:asciiTheme="minorHAnsi" w:eastAsia="Times New Roman" w:hAnsiTheme="minorHAnsi" w:cs="Calibri"/>
                <w:b/>
                <w:color w:val="000000"/>
                <w:lang w:val="sk-SK"/>
              </w:rPr>
              <w:t xml:space="preserve"> *</w:t>
            </w:r>
            <w:r w:rsidRPr="00EF078E">
              <w:rPr>
                <w:rFonts w:asciiTheme="minorHAnsi" w:hAnsiTheme="minorHAnsi"/>
                <w:b/>
                <w:lang w:val="sk-SK"/>
              </w:rPr>
              <w:t xml:space="preserve"> </w:t>
            </w:r>
            <w:r w:rsidRPr="0094064D">
              <w:rPr>
                <w:rFonts w:asciiTheme="minorHAnsi" w:hAnsiTheme="minorHAnsi"/>
                <w:b/>
                <w:lang w:val="sk-SK"/>
              </w:rPr>
              <w:t>Ki</w:t>
            </w:r>
            <w:r w:rsidRPr="0094064D">
              <w:rPr>
                <w:rFonts w:asciiTheme="minorHAnsi" w:hAnsiTheme="minorHAnsi"/>
                <w:b/>
                <w:vertAlign w:val="subscript"/>
                <w:lang w:val="sk-SK"/>
              </w:rPr>
              <w:t>n-1</w:t>
            </w:r>
          </w:p>
        </w:tc>
      </w:tr>
      <w:tr w:rsidR="0094064D" w:rsidRPr="00494AC2" w14:paraId="46A3C66B" w14:textId="77777777" w:rsidTr="001416B7">
        <w:trPr>
          <w:trHeight w:val="277"/>
          <w:jc w:val="center"/>
        </w:trPr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C707A5F" w14:textId="77777777" w:rsidR="0094064D" w:rsidRPr="00EF078E" w:rsidRDefault="0094064D" w:rsidP="001416B7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</w:p>
        </w:tc>
        <w:tc>
          <w:tcPr>
            <w:tcW w:w="328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21339F8" w14:textId="77777777" w:rsidR="0094064D" w:rsidRPr="00EF078E" w:rsidRDefault="0094064D" w:rsidP="001416B7">
            <w:pPr>
              <w:spacing w:after="0" w:line="240" w:lineRule="auto"/>
              <w:ind w:right="-1"/>
              <w:jc w:val="center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Pr="00EF078E">
              <w:rPr>
                <w:rFonts w:asciiTheme="minorHAnsi" w:hAnsiTheme="minorHAnsi" w:cs="Arial"/>
                <w:color w:val="000000"/>
                <w:lang w:val="sk-SK"/>
              </w:rPr>
              <w:t>/1km]</w:t>
            </w:r>
          </w:p>
        </w:tc>
      </w:tr>
    </w:tbl>
    <w:p w14:paraId="3DC669FF" w14:textId="2F17BC92" w:rsidR="0094064D" w:rsidRDefault="0094064D" w:rsidP="0094064D">
      <w:pPr>
        <w:pStyle w:val="Nadpis4"/>
        <w:rPr>
          <w:rFonts w:asciiTheme="minorHAnsi" w:hAnsiTheme="minorHAnsi"/>
          <w:sz w:val="24"/>
          <w:lang w:val="sk-SK"/>
        </w:rPr>
      </w:pPr>
    </w:p>
    <w:p w14:paraId="3CA9F186" w14:textId="77777777" w:rsidR="0094064D" w:rsidRDefault="0094064D">
      <w:pPr>
        <w:spacing w:after="0" w:line="240" w:lineRule="auto"/>
        <w:rPr>
          <w:rFonts w:asciiTheme="minorHAnsi" w:eastAsia="Times New Roman" w:hAnsiTheme="minorHAnsi"/>
          <w:b/>
          <w:sz w:val="24"/>
          <w:szCs w:val="20"/>
          <w:lang w:val="sk-SK"/>
        </w:rPr>
      </w:pPr>
      <w:r>
        <w:rPr>
          <w:rFonts w:asciiTheme="minorHAnsi" w:hAnsiTheme="minorHAnsi"/>
          <w:sz w:val="24"/>
          <w:lang w:val="sk-SK"/>
        </w:rPr>
        <w:br w:type="page"/>
      </w:r>
    </w:p>
    <w:p w14:paraId="315226F0" w14:textId="02F2F5A5" w:rsidR="00EB7C1A" w:rsidRPr="00EF078E" w:rsidRDefault="00EB7C1A" w:rsidP="001A7255">
      <w:pPr>
        <w:pStyle w:val="Nadpis4"/>
        <w:numPr>
          <w:ilvl w:val="1"/>
          <w:numId w:val="1"/>
        </w:numPr>
        <w:ind w:left="567" w:hanging="567"/>
        <w:rPr>
          <w:rFonts w:asciiTheme="minorHAnsi" w:hAnsiTheme="minorHAnsi"/>
          <w:sz w:val="24"/>
          <w:lang w:val="sk-SK"/>
        </w:rPr>
      </w:pPr>
      <w:r w:rsidRPr="00EF078E">
        <w:rPr>
          <w:rFonts w:asciiTheme="minorHAnsi" w:hAnsiTheme="minorHAnsi"/>
          <w:sz w:val="24"/>
          <w:lang w:val="sk-SK"/>
        </w:rPr>
        <w:lastRenderedPageBreak/>
        <w:t>Celková úpr</w:t>
      </w:r>
      <w:r w:rsidR="006B5F83" w:rsidRPr="00EF078E">
        <w:rPr>
          <w:rFonts w:asciiTheme="minorHAnsi" w:hAnsiTheme="minorHAnsi"/>
          <w:sz w:val="24"/>
          <w:lang w:val="sk-SK"/>
        </w:rPr>
        <w:t>ava c</w:t>
      </w:r>
      <w:r w:rsidR="004371DF" w:rsidRPr="00494AC2">
        <w:rPr>
          <w:rFonts w:asciiTheme="minorHAnsi" w:hAnsiTheme="minorHAnsi"/>
          <w:sz w:val="24"/>
          <w:lang w:val="sk-SK"/>
        </w:rPr>
        <w:t>i</w:t>
      </w:r>
      <w:r w:rsidR="006B5F83" w:rsidRPr="00EF078E">
        <w:rPr>
          <w:rFonts w:asciiTheme="minorHAnsi" w:hAnsiTheme="minorHAnsi"/>
          <w:sz w:val="24"/>
          <w:lang w:val="sk-SK"/>
        </w:rPr>
        <w:t>en v kalendá</w:t>
      </w:r>
      <w:r w:rsidR="004371DF" w:rsidRPr="00494AC2">
        <w:rPr>
          <w:rFonts w:asciiTheme="minorHAnsi" w:hAnsiTheme="minorHAnsi"/>
          <w:sz w:val="24"/>
          <w:lang w:val="sk-SK"/>
        </w:rPr>
        <w:t>r</w:t>
      </w:r>
      <w:r w:rsidR="006B5F83" w:rsidRPr="00EF078E">
        <w:rPr>
          <w:rFonts w:asciiTheme="minorHAnsi" w:hAnsiTheme="minorHAnsi"/>
          <w:sz w:val="24"/>
          <w:lang w:val="sk-SK"/>
        </w:rPr>
        <w:t>n</w:t>
      </w:r>
      <w:r w:rsidR="004371DF" w:rsidRPr="00494AC2">
        <w:rPr>
          <w:rFonts w:asciiTheme="minorHAnsi" w:hAnsiTheme="minorHAnsi"/>
          <w:sz w:val="24"/>
          <w:lang w:val="sk-SK"/>
        </w:rPr>
        <w:t>o</w:t>
      </w:r>
      <w:r w:rsidR="006B5F83" w:rsidRPr="00EF078E">
        <w:rPr>
          <w:rFonts w:asciiTheme="minorHAnsi" w:hAnsiTheme="minorHAnsi"/>
          <w:sz w:val="24"/>
          <w:lang w:val="sk-SK"/>
        </w:rPr>
        <w:t>m ro</w:t>
      </w:r>
      <w:r w:rsidR="004371DF" w:rsidRPr="00494AC2">
        <w:rPr>
          <w:rFonts w:asciiTheme="minorHAnsi" w:hAnsiTheme="minorHAnsi"/>
          <w:sz w:val="24"/>
          <w:lang w:val="sk-SK"/>
        </w:rPr>
        <w:t>ku</w:t>
      </w:r>
      <w:r w:rsidR="006B5F83" w:rsidRPr="00EF078E">
        <w:rPr>
          <w:rFonts w:asciiTheme="minorHAnsi" w:hAnsiTheme="minorHAnsi"/>
          <w:sz w:val="24"/>
          <w:lang w:val="sk-SK"/>
        </w:rPr>
        <w:t xml:space="preserve"> </w:t>
      </w:r>
      <w:r w:rsidR="006B5F83" w:rsidRPr="00EF078E">
        <w:rPr>
          <w:rFonts w:asciiTheme="minorHAnsi" w:hAnsiTheme="minorHAnsi"/>
          <w:sz w:val="24"/>
          <w:highlight w:val="yellow"/>
          <w:lang w:val="sk-SK"/>
        </w:rPr>
        <w:t>[BUDE DOPLN</w:t>
      </w:r>
      <w:r w:rsidR="00113D28" w:rsidRPr="00494AC2">
        <w:rPr>
          <w:rFonts w:asciiTheme="minorHAnsi" w:hAnsiTheme="minorHAnsi"/>
          <w:sz w:val="24"/>
          <w:highlight w:val="yellow"/>
          <w:lang w:val="sk-SK"/>
        </w:rPr>
        <w:t>ENÉ</w:t>
      </w:r>
      <w:r w:rsidR="006B5F83" w:rsidRPr="00EF078E">
        <w:rPr>
          <w:rFonts w:asciiTheme="minorHAnsi" w:hAnsiTheme="minorHAnsi"/>
          <w:sz w:val="24"/>
          <w:highlight w:val="yellow"/>
          <w:lang w:val="sk-SK"/>
        </w:rPr>
        <w:t>]</w:t>
      </w:r>
    </w:p>
    <w:tbl>
      <w:tblPr>
        <w:tblW w:w="9072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43"/>
      </w:tblGrid>
      <w:tr w:rsidR="00EB7C1A" w:rsidRPr="00494AC2" w14:paraId="3D1AE6B8" w14:textId="77777777" w:rsidTr="00834291">
        <w:tc>
          <w:tcPr>
            <w:tcW w:w="9072" w:type="dxa"/>
            <w:gridSpan w:val="2"/>
            <w:tcBorders>
              <w:bottom w:val="single" w:sz="18" w:space="0" w:color="auto"/>
            </w:tcBorders>
          </w:tcPr>
          <w:p w14:paraId="37AC925D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</w:p>
          <w:p w14:paraId="7277D711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Upravené ceny platné v p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r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íslušn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o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m kalendá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r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n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o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>m ro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ku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 xml:space="preserve">: </w:t>
            </w:r>
          </w:p>
          <w:p w14:paraId="7A82ACD8" w14:textId="77777777" w:rsidR="00BF7884" w:rsidRPr="00EF078E" w:rsidRDefault="00BF7884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</w:p>
          <w:p w14:paraId="665CDC34" w14:textId="1378AF3A" w:rsidR="0094064D" w:rsidRDefault="00BF7884" w:rsidP="0094064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000000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C</w:t>
            </w:r>
            <w:r w:rsidR="006B5F83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ena dopravn</w:t>
            </w:r>
            <w:r w:rsidR="004371DF" w:rsidRPr="00494AC2">
              <w:rPr>
                <w:rFonts w:asciiTheme="minorHAnsi" w:hAnsiTheme="minorHAnsi" w:cs="Arial"/>
                <w:b/>
                <w:color w:val="000000"/>
                <w:lang w:val="sk-SK"/>
              </w:rPr>
              <w:t>é</w:t>
            </w:r>
            <w:r w:rsidR="006B5F83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ho výkonu na 1 </w:t>
            </w:r>
            <w:proofErr w:type="spellStart"/>
            <w:r w:rsidR="006B5F83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km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proofErr w:type="spellEnd"/>
          </w:p>
          <w:p w14:paraId="022DDC79" w14:textId="03C02D38" w:rsidR="00BF7884" w:rsidRPr="00EF078E" w:rsidRDefault="00BF7884" w:rsidP="0094064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= M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proofErr w:type="spellStart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N</w:t>
            </w:r>
            <w:r w:rsidR="007729C7"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PHM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proofErr w:type="spellEnd"/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</w:t>
            </w:r>
            <w:r w:rsidR="0094064D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+ O</w:t>
            </w:r>
            <w:r w:rsidR="0094064D">
              <w:rPr>
                <w:rFonts w:asciiTheme="minorHAnsi" w:hAnsiTheme="minorHAnsi" w:cs="Arial"/>
                <w:b/>
                <w:color w:val="000000"/>
                <w:lang w:val="sk-SK"/>
              </w:rPr>
              <w:t>V1</w:t>
            </w:r>
            <w:r w:rsidR="0094064D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r w:rsidR="0094064D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+ O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V</w:t>
            </w:r>
            <w:r w:rsidR="0094064D">
              <w:rPr>
                <w:rFonts w:asciiTheme="minorHAnsi" w:hAnsiTheme="minorHAnsi" w:cs="Arial"/>
                <w:b/>
                <w:color w:val="000000"/>
                <w:lang w:val="sk-SK"/>
              </w:rPr>
              <w:t>2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proofErr w:type="spellStart"/>
            <w:r w:rsidR="006B5F83"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>F</w:t>
            </w:r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O</w:t>
            </w:r>
            <w:r w:rsidR="00424445" w:rsidRPr="00494AC2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="00424445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 xml:space="preserve"> </w:t>
            </w:r>
            <w:r w:rsidRPr="00EF078E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+ </w:t>
            </w:r>
            <w:proofErr w:type="spellStart"/>
            <w:r w:rsidR="0094064D">
              <w:rPr>
                <w:rFonts w:asciiTheme="minorHAnsi" w:hAnsiTheme="minorHAnsi" w:cs="Arial"/>
                <w:b/>
                <w:color w:val="000000"/>
                <w:lang w:val="sk-SK"/>
              </w:rPr>
              <w:t>ÚR</w:t>
            </w:r>
            <w:r w:rsidR="0037761B" w:rsidRPr="00DB69BB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ponuka</w:t>
            </w:r>
            <w:proofErr w:type="spellEnd"/>
            <w:r w:rsidR="0037761B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 + </w:t>
            </w:r>
            <w:proofErr w:type="spellStart"/>
            <w:r w:rsidR="00AE24C3">
              <w:rPr>
                <w:rFonts w:asciiTheme="minorHAnsi" w:hAnsiTheme="minorHAnsi" w:cs="Arial"/>
                <w:b/>
                <w:color w:val="000000"/>
                <w:lang w:val="sk-SK"/>
              </w:rPr>
              <w:t>OF</w:t>
            </w:r>
            <w:r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proofErr w:type="spellEnd"/>
            <w:r w:rsidR="0094064D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 xml:space="preserve"> </w:t>
            </w:r>
            <w:r w:rsidR="0094064D">
              <w:rPr>
                <w:rFonts w:asciiTheme="minorHAnsi" w:hAnsiTheme="minorHAnsi" w:cs="Arial"/>
                <w:b/>
                <w:color w:val="000000"/>
                <w:lang w:val="sk-SK"/>
              </w:rPr>
              <w:t xml:space="preserve">+ </w:t>
            </w:r>
            <w:proofErr w:type="spellStart"/>
            <w:r w:rsidR="0094064D">
              <w:rPr>
                <w:rFonts w:asciiTheme="minorHAnsi" w:hAnsiTheme="minorHAnsi" w:cs="Arial"/>
                <w:b/>
                <w:color w:val="000000"/>
                <w:lang w:val="sk-SK"/>
              </w:rPr>
              <w:t>ZM</w:t>
            </w:r>
            <w:r w:rsidR="0094064D" w:rsidRPr="00EF078E">
              <w:rPr>
                <w:rFonts w:asciiTheme="minorHAnsi" w:hAnsiTheme="minorHAnsi" w:cs="Arial"/>
                <w:b/>
                <w:color w:val="000000"/>
                <w:vertAlign w:val="subscript"/>
                <w:lang w:val="sk-SK"/>
              </w:rPr>
              <w:t>n</w:t>
            </w:r>
            <w:proofErr w:type="spellEnd"/>
          </w:p>
          <w:p w14:paraId="3F37072C" w14:textId="77777777" w:rsidR="00EB7C1A" w:rsidRPr="00EF078E" w:rsidRDefault="00EB7C1A" w:rsidP="00BF788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Theme="minorHAnsi" w:hAnsiTheme="minorHAnsi" w:cs="Arial"/>
                <w:b/>
                <w:lang w:val="sk-SK"/>
              </w:rPr>
            </w:pPr>
          </w:p>
        </w:tc>
      </w:tr>
      <w:tr w:rsidR="00EB7C1A" w:rsidRPr="00494AC2" w14:paraId="669BC366" w14:textId="77777777" w:rsidTr="00BF7884">
        <w:tc>
          <w:tcPr>
            <w:tcW w:w="5529" w:type="dxa"/>
            <w:tcBorders>
              <w:top w:val="single" w:sz="18" w:space="0" w:color="auto"/>
              <w:bottom w:val="single" w:sz="18" w:space="0" w:color="auto"/>
            </w:tcBorders>
          </w:tcPr>
          <w:p w14:paraId="4C12027A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</w:p>
          <w:p w14:paraId="69F5CFCB" w14:textId="77777777" w:rsidR="00EB7C1A" w:rsidRPr="00EF078E" w:rsidRDefault="00BF7884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  <w:r w:rsidRPr="00EF078E">
              <w:rPr>
                <w:rFonts w:asciiTheme="minorHAnsi" w:hAnsiTheme="minorHAnsi" w:cs="Arial"/>
                <w:b/>
                <w:lang w:val="sk-SK"/>
              </w:rPr>
              <w:t>Cena dopravn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é</w:t>
            </w:r>
            <w:r w:rsidRPr="00EF078E">
              <w:rPr>
                <w:rFonts w:asciiTheme="minorHAnsi" w:hAnsiTheme="minorHAnsi" w:cs="Arial"/>
                <w:b/>
                <w:lang w:val="sk-SK"/>
              </w:rPr>
              <w:t xml:space="preserve">ho výkonu </w:t>
            </w:r>
            <w:r w:rsidR="00EB7C1A" w:rsidRPr="00EF078E">
              <w:rPr>
                <w:rFonts w:asciiTheme="minorHAnsi" w:hAnsiTheme="minorHAnsi" w:cs="Arial"/>
                <w:b/>
                <w:lang w:val="sk-SK"/>
              </w:rPr>
              <w:t xml:space="preserve">na 1 </w:t>
            </w:r>
            <w:r w:rsidR="00701127" w:rsidRPr="00EF078E">
              <w:rPr>
                <w:rFonts w:asciiTheme="minorHAnsi" w:hAnsiTheme="minorHAnsi" w:cs="Arial"/>
                <w:b/>
                <w:lang w:val="sk-SK"/>
              </w:rPr>
              <w:t xml:space="preserve">km </w:t>
            </w:r>
            <w:r w:rsidR="00EB7C1A" w:rsidRPr="00EF078E">
              <w:rPr>
                <w:rFonts w:asciiTheme="minorHAnsi" w:hAnsiTheme="minorHAnsi" w:cs="Arial"/>
                <w:b/>
                <w:lang w:val="sk-SK"/>
              </w:rPr>
              <w:t>v</w:t>
            </w:r>
            <w:r w:rsidR="006B5F83" w:rsidRPr="00EF078E">
              <w:rPr>
                <w:rFonts w:asciiTheme="minorHAnsi" w:hAnsiTheme="minorHAnsi" w:cs="Arial"/>
                <w:b/>
                <w:lang w:val="sk-SK"/>
              </w:rPr>
              <w:t> kalendá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r</w:t>
            </w:r>
            <w:r w:rsidR="006B5F83" w:rsidRPr="00EF078E">
              <w:rPr>
                <w:rFonts w:asciiTheme="minorHAnsi" w:hAnsiTheme="minorHAnsi" w:cs="Arial"/>
                <w:b/>
                <w:lang w:val="sk-SK"/>
              </w:rPr>
              <w:t>n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o</w:t>
            </w:r>
            <w:r w:rsidR="006B5F83" w:rsidRPr="00EF078E">
              <w:rPr>
                <w:rFonts w:asciiTheme="minorHAnsi" w:hAnsiTheme="minorHAnsi" w:cs="Arial"/>
                <w:b/>
                <w:lang w:val="sk-SK"/>
              </w:rPr>
              <w:t xml:space="preserve">m </w:t>
            </w:r>
            <w:r w:rsidR="00EB7C1A" w:rsidRPr="00EF078E">
              <w:rPr>
                <w:rFonts w:asciiTheme="minorHAnsi" w:hAnsiTheme="minorHAnsi" w:cs="Arial"/>
                <w:b/>
                <w:lang w:val="sk-SK"/>
              </w:rPr>
              <w:t>ro</w:t>
            </w:r>
            <w:r w:rsidR="004371DF" w:rsidRPr="00494AC2">
              <w:rPr>
                <w:rFonts w:asciiTheme="minorHAnsi" w:hAnsiTheme="minorHAnsi" w:cs="Arial"/>
                <w:b/>
                <w:lang w:val="sk-SK"/>
              </w:rPr>
              <w:t>ku</w:t>
            </w:r>
            <w:r w:rsidR="00EB7C1A" w:rsidRPr="00EF078E">
              <w:rPr>
                <w:rFonts w:asciiTheme="minorHAnsi" w:hAnsiTheme="minorHAnsi" w:cs="Arial"/>
                <w:lang w:val="sk-SK"/>
              </w:rPr>
              <w:t xml:space="preserve"> </w:t>
            </w:r>
            <w:r w:rsidR="00EB7C1A" w:rsidRPr="00EF078E">
              <w:rPr>
                <w:rFonts w:asciiTheme="minorHAnsi" w:hAnsiTheme="minorHAnsi" w:cs="Arial"/>
                <w:b/>
                <w:highlight w:val="yellow"/>
                <w:lang w:val="sk-SK"/>
              </w:rPr>
              <w:t>[</w:t>
            </w:r>
            <w:r w:rsidR="006B5F83" w:rsidRPr="00EF078E">
              <w:rPr>
                <w:rFonts w:asciiTheme="minorHAnsi" w:hAnsiTheme="minorHAnsi" w:cs="Arial"/>
                <w:b/>
                <w:highlight w:val="yellow"/>
                <w:lang w:val="sk-SK"/>
              </w:rPr>
              <w:t xml:space="preserve">BUDE </w:t>
            </w:r>
            <w:r w:rsidR="00494AC2" w:rsidRPr="00EF078E">
              <w:rPr>
                <w:rFonts w:asciiTheme="minorHAnsi" w:hAnsiTheme="minorHAnsi" w:cs="Arial"/>
                <w:b/>
                <w:highlight w:val="yellow"/>
                <w:lang w:val="sk-SK"/>
              </w:rPr>
              <w:t>DOPLNENÉ</w:t>
            </w:r>
            <w:r w:rsidR="00EB7C1A" w:rsidRPr="00EF078E">
              <w:rPr>
                <w:rFonts w:asciiTheme="minorHAnsi" w:hAnsiTheme="minorHAnsi" w:cs="Arial"/>
                <w:b/>
                <w:highlight w:val="yellow"/>
                <w:lang w:val="sk-SK"/>
              </w:rPr>
              <w:t>]</w:t>
            </w:r>
          </w:p>
          <w:p w14:paraId="163197E8" w14:textId="77777777" w:rsidR="00BF7884" w:rsidRPr="00EF078E" w:rsidRDefault="00BF7884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</w:p>
        </w:tc>
        <w:tc>
          <w:tcPr>
            <w:tcW w:w="3543" w:type="dxa"/>
            <w:tcBorders>
              <w:top w:val="single" w:sz="18" w:space="0" w:color="auto"/>
              <w:bottom w:val="single" w:sz="18" w:space="0" w:color="auto"/>
            </w:tcBorders>
          </w:tcPr>
          <w:p w14:paraId="079D6E1C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</w:p>
          <w:p w14:paraId="3D95DEF2" w14:textId="77777777" w:rsidR="00EB7C1A" w:rsidRPr="00EF078E" w:rsidRDefault="00113D28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  <w:r w:rsidRPr="00494AC2">
              <w:rPr>
                <w:rFonts w:asciiTheme="minorHAnsi" w:hAnsiTheme="minorHAnsi" w:cs="Arial"/>
                <w:highlight w:val="yellow"/>
                <w:lang w:val="sk-SK"/>
              </w:rPr>
              <w:t>[BUDE DOPLNENÉ]</w:t>
            </w:r>
            <w:r w:rsidRPr="00494AC2">
              <w:rPr>
                <w:rFonts w:asciiTheme="minorHAnsi" w:hAnsiTheme="minorHAnsi" w:cs="Arial"/>
                <w:color w:val="000000"/>
                <w:lang w:val="sk-SK"/>
              </w:rPr>
              <w:t xml:space="preserve"> </w:t>
            </w:r>
            <w:r w:rsidR="006B5F83" w:rsidRPr="00EF078E">
              <w:rPr>
                <w:rFonts w:asciiTheme="minorHAnsi" w:hAnsiTheme="minorHAnsi" w:cs="Arial"/>
                <w:color w:val="000000"/>
                <w:lang w:val="sk-SK"/>
              </w:rPr>
              <w:t xml:space="preserve">bez DPH </w:t>
            </w:r>
            <w:r w:rsidR="001A7255" w:rsidRPr="00EF078E">
              <w:rPr>
                <w:rFonts w:asciiTheme="minorHAnsi" w:hAnsiTheme="minorHAnsi" w:cs="Arial"/>
                <w:color w:val="000000"/>
                <w:lang w:val="sk-SK"/>
              </w:rPr>
              <w:t>[</w:t>
            </w:r>
            <w:r w:rsidR="00D83642" w:rsidRPr="00494AC2">
              <w:rPr>
                <w:rFonts w:asciiTheme="minorHAnsi" w:hAnsiTheme="minorHAnsi" w:cs="Arial"/>
                <w:color w:val="000000"/>
                <w:lang w:val="sk-SK"/>
              </w:rPr>
              <w:t>EUR</w:t>
            </w:r>
            <w:r w:rsidR="001A7255" w:rsidRPr="00EF078E">
              <w:rPr>
                <w:rFonts w:asciiTheme="minorHAnsi" w:hAnsiTheme="minorHAnsi" w:cs="Arial"/>
                <w:color w:val="000000"/>
                <w:lang w:val="sk-SK"/>
              </w:rPr>
              <w:t>/1</w:t>
            </w:r>
            <w:r w:rsidR="00701127" w:rsidRPr="00EF078E">
              <w:rPr>
                <w:rFonts w:asciiTheme="minorHAnsi" w:hAnsiTheme="minorHAnsi" w:cs="Arial"/>
                <w:color w:val="000000"/>
                <w:lang w:val="sk-SK"/>
              </w:rPr>
              <w:t>km</w:t>
            </w:r>
            <w:r w:rsidR="001A7255" w:rsidRPr="00EF078E">
              <w:rPr>
                <w:rFonts w:asciiTheme="minorHAnsi" w:hAnsiTheme="minorHAnsi" w:cs="Arial"/>
                <w:color w:val="000000"/>
                <w:lang w:val="sk-SK"/>
              </w:rPr>
              <w:t>]</w:t>
            </w:r>
          </w:p>
          <w:p w14:paraId="3996BB49" w14:textId="77777777" w:rsidR="00EB7C1A" w:rsidRPr="00EF078E" w:rsidRDefault="00EB7C1A" w:rsidP="00834291">
            <w:pPr>
              <w:spacing w:after="0" w:line="240" w:lineRule="auto"/>
              <w:jc w:val="both"/>
              <w:rPr>
                <w:rFonts w:asciiTheme="minorHAnsi" w:hAnsiTheme="minorHAnsi" w:cs="Arial"/>
                <w:lang w:val="sk-SK"/>
              </w:rPr>
            </w:pPr>
          </w:p>
        </w:tc>
      </w:tr>
    </w:tbl>
    <w:p w14:paraId="00A3FEC5" w14:textId="77777777" w:rsidR="00335E01" w:rsidRPr="00EF078E" w:rsidRDefault="00335E01">
      <w:pPr>
        <w:rPr>
          <w:rFonts w:asciiTheme="minorHAnsi" w:hAnsiTheme="minorHAnsi"/>
          <w:lang w:val="sk-SK"/>
        </w:rPr>
      </w:pPr>
    </w:p>
    <w:p w14:paraId="2E716F75" w14:textId="77777777" w:rsidR="00927775" w:rsidRPr="00EF078E" w:rsidRDefault="00927775" w:rsidP="00A55E6E">
      <w:pPr>
        <w:ind w:left="-851"/>
        <w:jc w:val="both"/>
        <w:rPr>
          <w:rFonts w:cs="Arial"/>
          <w:lang w:val="sk-SK"/>
        </w:rPr>
      </w:pPr>
      <w:r w:rsidRPr="00EF078E">
        <w:rPr>
          <w:rFonts w:cs="Arial"/>
          <w:lang w:val="sk-SK"/>
        </w:rPr>
        <w:t>V </w:t>
      </w:r>
      <w:r w:rsidRPr="00EF078E">
        <w:rPr>
          <w:rFonts w:cs="Arial"/>
          <w:lang w:val="sk-SK"/>
        </w:rPr>
        <w:tab/>
      </w:r>
      <w:proofErr w:type="spellStart"/>
      <w:r w:rsidRPr="00EF078E">
        <w:rPr>
          <w:rFonts w:cs="Arial"/>
          <w:lang w:val="sk-SK"/>
        </w:rPr>
        <w:t>V</w:t>
      </w:r>
      <w:proofErr w:type="spellEnd"/>
      <w:r w:rsidRPr="00EF078E">
        <w:rPr>
          <w:rFonts w:cs="Arial"/>
          <w:lang w:val="sk-SK"/>
        </w:rPr>
        <w:t xml:space="preserve"> </w:t>
      </w:r>
      <w:r w:rsidR="00113D28" w:rsidRPr="00494AC2">
        <w:rPr>
          <w:rFonts w:asciiTheme="minorHAnsi" w:hAnsiTheme="minorHAnsi" w:cs="Arial"/>
          <w:highlight w:val="yellow"/>
          <w:lang w:val="sk-SK"/>
        </w:rPr>
        <w:t>[BUDE DOPLNENÉ]</w:t>
      </w:r>
      <w:r w:rsidR="00113D28" w:rsidRPr="00EF078E">
        <w:rPr>
          <w:rFonts w:asciiTheme="minorHAnsi" w:hAnsiTheme="minorHAnsi" w:cs="Arial"/>
          <w:lang w:val="sk-SK"/>
        </w:rPr>
        <w:t xml:space="preserve"> </w:t>
      </w:r>
      <w:r w:rsidRPr="00EF078E">
        <w:rPr>
          <w:rFonts w:cs="Arial"/>
          <w:lang w:val="sk-SK"/>
        </w:rPr>
        <w:t>d</w:t>
      </w:r>
      <w:r w:rsidR="00113D28" w:rsidRPr="00494AC2">
        <w:rPr>
          <w:rFonts w:cs="Arial"/>
          <w:lang w:val="sk-SK"/>
        </w:rPr>
        <w:t>ňa</w:t>
      </w:r>
      <w:r w:rsidRPr="00EF078E">
        <w:rPr>
          <w:rFonts w:cs="Arial"/>
          <w:lang w:val="sk-SK"/>
        </w:rPr>
        <w:t xml:space="preserve"> </w:t>
      </w:r>
      <w:r w:rsidR="00113D28" w:rsidRPr="00494AC2">
        <w:rPr>
          <w:rFonts w:asciiTheme="minorHAnsi" w:hAnsiTheme="minorHAnsi" w:cs="Arial"/>
          <w:highlight w:val="yellow"/>
          <w:lang w:val="sk-SK"/>
        </w:rPr>
        <w:t>[BUDE DOPLNENÉ]</w:t>
      </w:r>
      <w:r w:rsidR="00113D28" w:rsidRPr="00494AC2" w:rsidDel="00113D28">
        <w:rPr>
          <w:rFonts w:asciiTheme="minorHAnsi" w:hAnsiTheme="minorHAnsi" w:cs="Arial"/>
          <w:highlight w:val="yellow"/>
          <w:lang w:val="sk-SK"/>
        </w:rPr>
        <w:t xml:space="preserve"> </w:t>
      </w:r>
    </w:p>
    <w:p w14:paraId="50CDB591" w14:textId="77777777" w:rsidR="00927775" w:rsidRPr="00EF078E" w:rsidRDefault="00A55E6E" w:rsidP="00927775">
      <w:pPr>
        <w:spacing w:after="0"/>
        <w:jc w:val="both"/>
        <w:rPr>
          <w:rFonts w:cs="Arial"/>
          <w:b/>
          <w:lang w:val="sk-SK"/>
        </w:rPr>
      </w:pPr>
      <w:r w:rsidRPr="00EF078E">
        <w:rPr>
          <w:rFonts w:cs="Arial"/>
          <w:lang w:val="sk-SK"/>
        </w:rPr>
        <w:t xml:space="preserve">za </w:t>
      </w:r>
      <w:r w:rsidRPr="00EF078E">
        <w:rPr>
          <w:rFonts w:cs="Arial"/>
          <w:b/>
          <w:lang w:val="sk-SK"/>
        </w:rPr>
        <w:t>Dopravc</w:t>
      </w:r>
      <w:r w:rsidR="00113D28" w:rsidRPr="00494AC2">
        <w:rPr>
          <w:rFonts w:cs="Arial"/>
          <w:b/>
          <w:lang w:val="sk-SK"/>
        </w:rPr>
        <w:t>u</w:t>
      </w:r>
    </w:p>
    <w:p w14:paraId="7EBB6DC0" w14:textId="77777777" w:rsidR="00C76271" w:rsidRPr="00EF078E" w:rsidRDefault="00C76271" w:rsidP="00927775">
      <w:pPr>
        <w:spacing w:after="0"/>
        <w:jc w:val="both"/>
        <w:rPr>
          <w:rFonts w:cs="Arial"/>
          <w:b/>
          <w:lang w:val="sk-SK"/>
        </w:rPr>
      </w:pPr>
    </w:p>
    <w:p w14:paraId="776E60D3" w14:textId="77777777" w:rsidR="00A55E6E" w:rsidRPr="00EF078E" w:rsidRDefault="00A55E6E" w:rsidP="00927775">
      <w:pPr>
        <w:spacing w:after="0"/>
        <w:jc w:val="both"/>
        <w:rPr>
          <w:rFonts w:cs="Arial"/>
          <w:lang w:val="sk-SK"/>
        </w:rPr>
      </w:pPr>
    </w:p>
    <w:p w14:paraId="60856514" w14:textId="77777777" w:rsidR="00927775" w:rsidRPr="00EF078E" w:rsidRDefault="00927775" w:rsidP="00927775">
      <w:pPr>
        <w:spacing w:after="0" w:line="240" w:lineRule="auto"/>
        <w:rPr>
          <w:rFonts w:cs="Arial"/>
          <w:lang w:val="sk-SK"/>
        </w:rPr>
      </w:pPr>
      <w:r w:rsidRPr="00EF078E">
        <w:rPr>
          <w:rFonts w:cs="Arial"/>
          <w:lang w:val="sk-SK"/>
        </w:rPr>
        <w:t>___________________________</w:t>
      </w:r>
    </w:p>
    <w:p w14:paraId="788395CA" w14:textId="77777777" w:rsidR="008748F4" w:rsidRPr="00EF078E" w:rsidRDefault="00113D28" w:rsidP="00113D28">
      <w:pPr>
        <w:spacing w:after="0" w:line="240" w:lineRule="auto"/>
        <w:rPr>
          <w:lang w:val="sk-SK"/>
        </w:rPr>
      </w:pPr>
      <w:r w:rsidRPr="00494AC2">
        <w:rPr>
          <w:rFonts w:asciiTheme="minorHAnsi" w:hAnsiTheme="minorHAnsi" w:cs="Arial"/>
          <w:highlight w:val="yellow"/>
          <w:lang w:val="sk-SK"/>
        </w:rPr>
        <w:t>[BUDE DOPLNENÉ]</w:t>
      </w:r>
      <w:r w:rsidRPr="00494AC2" w:rsidDel="00113D28">
        <w:rPr>
          <w:rFonts w:asciiTheme="minorHAnsi" w:hAnsiTheme="minorHAnsi" w:cs="Arial"/>
          <w:highlight w:val="yellow"/>
          <w:lang w:val="sk-SK"/>
        </w:rPr>
        <w:t xml:space="preserve"> </w:t>
      </w:r>
    </w:p>
    <w:sectPr w:rsidR="008748F4" w:rsidRPr="00EF078E" w:rsidSect="007E6D89">
      <w:headerReference w:type="default" r:id="rId7"/>
      <w:footerReference w:type="default" r:id="rId8"/>
      <w:pgSz w:w="11906" w:h="16838"/>
      <w:pgMar w:top="720" w:right="113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2C590" w14:textId="77777777" w:rsidR="001C78DB" w:rsidRDefault="001C78DB" w:rsidP="007E6D89">
      <w:pPr>
        <w:spacing w:after="0" w:line="240" w:lineRule="auto"/>
      </w:pPr>
      <w:r>
        <w:separator/>
      </w:r>
    </w:p>
  </w:endnote>
  <w:endnote w:type="continuationSeparator" w:id="0">
    <w:p w14:paraId="4AFA2FF2" w14:textId="77777777" w:rsidR="001C78DB" w:rsidRDefault="001C78DB" w:rsidP="007E6D89">
      <w:pPr>
        <w:spacing w:after="0" w:line="240" w:lineRule="auto"/>
      </w:pPr>
      <w:r>
        <w:continuationSeparator/>
      </w:r>
    </w:p>
  </w:endnote>
  <w:endnote w:type="continuationNotice" w:id="1">
    <w:p w14:paraId="6B0F46AB" w14:textId="77777777" w:rsidR="001C78DB" w:rsidRDefault="001C78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C1825" w14:textId="77777777" w:rsidR="00A55E6E" w:rsidRPr="00F63EB6" w:rsidRDefault="00A55E6E" w:rsidP="00A55E6E">
    <w:pPr>
      <w:pStyle w:val="Pta"/>
      <w:spacing w:before="240"/>
      <w:jc w:val="center"/>
      <w:rPr>
        <w:sz w:val="20"/>
      </w:rPr>
    </w:pPr>
    <w:r w:rsidRPr="00F63EB6">
      <w:rPr>
        <w:sz w:val="20"/>
      </w:rPr>
      <w:t xml:space="preserve">Strana </w:t>
    </w:r>
    <w:r w:rsidRPr="00F63EB6">
      <w:rPr>
        <w:sz w:val="20"/>
      </w:rPr>
      <w:fldChar w:fldCharType="begin"/>
    </w:r>
    <w:r w:rsidRPr="00F63EB6">
      <w:rPr>
        <w:sz w:val="20"/>
      </w:rPr>
      <w:instrText xml:space="preserve"> PAGE </w:instrText>
    </w:r>
    <w:r w:rsidRPr="00F63EB6">
      <w:rPr>
        <w:sz w:val="20"/>
      </w:rPr>
      <w:fldChar w:fldCharType="separate"/>
    </w:r>
    <w:r w:rsidR="0037761B">
      <w:rPr>
        <w:noProof/>
        <w:sz w:val="20"/>
      </w:rPr>
      <w:t>2</w:t>
    </w:r>
    <w:r w:rsidRPr="00F63EB6">
      <w:rPr>
        <w:sz w:val="20"/>
      </w:rPr>
      <w:fldChar w:fldCharType="end"/>
    </w:r>
    <w:r w:rsidRPr="00F63EB6">
      <w:rPr>
        <w:sz w:val="20"/>
      </w:rPr>
      <w:t xml:space="preserve"> (celkem </w:t>
    </w:r>
    <w:r w:rsidRPr="00F63EB6">
      <w:rPr>
        <w:noProof/>
        <w:sz w:val="20"/>
      </w:rPr>
      <w:fldChar w:fldCharType="begin"/>
    </w:r>
    <w:r w:rsidRPr="00F63EB6">
      <w:rPr>
        <w:noProof/>
        <w:sz w:val="20"/>
      </w:rPr>
      <w:instrText xml:space="preserve"> NUMPAGES </w:instrText>
    </w:r>
    <w:r w:rsidRPr="00F63EB6">
      <w:rPr>
        <w:noProof/>
        <w:sz w:val="20"/>
      </w:rPr>
      <w:fldChar w:fldCharType="separate"/>
    </w:r>
    <w:r w:rsidR="0037761B">
      <w:rPr>
        <w:noProof/>
        <w:sz w:val="20"/>
      </w:rPr>
      <w:t>2</w:t>
    </w:r>
    <w:r w:rsidRPr="00F63EB6">
      <w:rPr>
        <w:noProof/>
        <w:sz w:val="20"/>
      </w:rPr>
      <w:fldChar w:fldCharType="end"/>
    </w:r>
    <w:r w:rsidRPr="00F63EB6"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82C65" w14:textId="77777777" w:rsidR="001C78DB" w:rsidRDefault="001C78DB" w:rsidP="007E6D89">
      <w:pPr>
        <w:spacing w:after="0" w:line="240" w:lineRule="auto"/>
      </w:pPr>
      <w:r>
        <w:separator/>
      </w:r>
    </w:p>
  </w:footnote>
  <w:footnote w:type="continuationSeparator" w:id="0">
    <w:p w14:paraId="1EBE29DC" w14:textId="77777777" w:rsidR="001C78DB" w:rsidRDefault="001C78DB" w:rsidP="007E6D89">
      <w:pPr>
        <w:spacing w:after="0" w:line="240" w:lineRule="auto"/>
      </w:pPr>
      <w:r>
        <w:continuationSeparator/>
      </w:r>
    </w:p>
  </w:footnote>
  <w:footnote w:type="continuationNotice" w:id="1">
    <w:p w14:paraId="63D8C5FF" w14:textId="77777777" w:rsidR="001C78DB" w:rsidRDefault="001C78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0AA82" w14:textId="542D6123" w:rsidR="007E6D89" w:rsidRPr="00EF078E" w:rsidRDefault="007E6D89" w:rsidP="007E6D89">
    <w:pPr>
      <w:pStyle w:val="Hlavika"/>
      <w:spacing w:after="240"/>
      <w:jc w:val="right"/>
      <w:rPr>
        <w:b/>
        <w:lang w:val="sk-SK"/>
      </w:rPr>
    </w:pPr>
    <w:r w:rsidRPr="00EF078E">
      <w:rPr>
        <w:b/>
        <w:lang w:val="sk-SK"/>
      </w:rPr>
      <w:t>P</w:t>
    </w:r>
    <w:r w:rsidR="004371DF" w:rsidRPr="00EF078E">
      <w:rPr>
        <w:b/>
        <w:lang w:val="sk-SK"/>
      </w:rPr>
      <w:t>r</w:t>
    </w:r>
    <w:r w:rsidRPr="00EF078E">
      <w:rPr>
        <w:b/>
        <w:lang w:val="sk-SK"/>
      </w:rPr>
      <w:t xml:space="preserve">íloha č. </w:t>
    </w:r>
    <w:r w:rsidR="00563F9E">
      <w:rPr>
        <w:b/>
        <w:lang w:val="sk-SK"/>
      </w:rPr>
      <w:t>7</w:t>
    </w:r>
    <w:r w:rsidRPr="00EF078E">
      <w:rPr>
        <w:b/>
        <w:lang w:val="sk-SK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12E4E"/>
    <w:multiLevelType w:val="hybridMultilevel"/>
    <w:tmpl w:val="004E20AE"/>
    <w:lvl w:ilvl="0" w:tplc="4FACFB3E">
      <w:numFmt w:val="bullet"/>
      <w:lvlText w:val="-"/>
      <w:lvlJc w:val="left"/>
      <w:pPr>
        <w:ind w:left="405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9A9277C"/>
    <w:multiLevelType w:val="multilevel"/>
    <w:tmpl w:val="01EE5A8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1.%3"/>
      <w:lvlJc w:val="left"/>
      <w:pPr>
        <w:ind w:left="1072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8912F1"/>
    <w:multiLevelType w:val="multilevel"/>
    <w:tmpl w:val="5908F68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anislav Galas">
    <w15:presenceInfo w15:providerId="None" w15:userId="Stanislav Gal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C1A"/>
    <w:rsid w:val="00013FB3"/>
    <w:rsid w:val="00083BAF"/>
    <w:rsid w:val="00113D28"/>
    <w:rsid w:val="00132C4A"/>
    <w:rsid w:val="00150A91"/>
    <w:rsid w:val="00162275"/>
    <w:rsid w:val="0017437D"/>
    <w:rsid w:val="00192ADE"/>
    <w:rsid w:val="001A7255"/>
    <w:rsid w:val="001B0A51"/>
    <w:rsid w:val="001C78DB"/>
    <w:rsid w:val="001D2A6B"/>
    <w:rsid w:val="001D7450"/>
    <w:rsid w:val="0020054F"/>
    <w:rsid w:val="00226431"/>
    <w:rsid w:val="002333F5"/>
    <w:rsid w:val="002A16C6"/>
    <w:rsid w:val="002C7C7F"/>
    <w:rsid w:val="002D42B5"/>
    <w:rsid w:val="0031017A"/>
    <w:rsid w:val="003253BF"/>
    <w:rsid w:val="00335E01"/>
    <w:rsid w:val="003508B8"/>
    <w:rsid w:val="00356751"/>
    <w:rsid w:val="00364113"/>
    <w:rsid w:val="00371E76"/>
    <w:rsid w:val="00376ABC"/>
    <w:rsid w:val="0037761B"/>
    <w:rsid w:val="0039305D"/>
    <w:rsid w:val="003C258E"/>
    <w:rsid w:val="003C6852"/>
    <w:rsid w:val="004217C6"/>
    <w:rsid w:val="00424445"/>
    <w:rsid w:val="004371DF"/>
    <w:rsid w:val="00445F94"/>
    <w:rsid w:val="004546C5"/>
    <w:rsid w:val="004840DB"/>
    <w:rsid w:val="0048456F"/>
    <w:rsid w:val="00487AFD"/>
    <w:rsid w:val="00494AC2"/>
    <w:rsid w:val="004D0E23"/>
    <w:rsid w:val="004E41C3"/>
    <w:rsid w:val="004F0F3F"/>
    <w:rsid w:val="00563F9E"/>
    <w:rsid w:val="00575BC5"/>
    <w:rsid w:val="0058458F"/>
    <w:rsid w:val="005A3056"/>
    <w:rsid w:val="005C36F1"/>
    <w:rsid w:val="00650678"/>
    <w:rsid w:val="006967CA"/>
    <w:rsid w:val="006A2324"/>
    <w:rsid w:val="006B5F83"/>
    <w:rsid w:val="00701127"/>
    <w:rsid w:val="00707A7C"/>
    <w:rsid w:val="00710D3E"/>
    <w:rsid w:val="00724B34"/>
    <w:rsid w:val="00731FA1"/>
    <w:rsid w:val="00747AAA"/>
    <w:rsid w:val="007729C7"/>
    <w:rsid w:val="00784815"/>
    <w:rsid w:val="00796B0B"/>
    <w:rsid w:val="007A633B"/>
    <w:rsid w:val="007E06DB"/>
    <w:rsid w:val="007E67E4"/>
    <w:rsid w:val="007E6D89"/>
    <w:rsid w:val="007F1A22"/>
    <w:rsid w:val="00811046"/>
    <w:rsid w:val="00825960"/>
    <w:rsid w:val="00841246"/>
    <w:rsid w:val="00842532"/>
    <w:rsid w:val="00855742"/>
    <w:rsid w:val="008748F4"/>
    <w:rsid w:val="00875D70"/>
    <w:rsid w:val="008E42E3"/>
    <w:rsid w:val="008E4D90"/>
    <w:rsid w:val="00927775"/>
    <w:rsid w:val="0094064D"/>
    <w:rsid w:val="00944589"/>
    <w:rsid w:val="0095520B"/>
    <w:rsid w:val="009705AC"/>
    <w:rsid w:val="009711B6"/>
    <w:rsid w:val="0099622D"/>
    <w:rsid w:val="00996E84"/>
    <w:rsid w:val="009A139E"/>
    <w:rsid w:val="009D4E42"/>
    <w:rsid w:val="009E37AD"/>
    <w:rsid w:val="00A10507"/>
    <w:rsid w:val="00A11FDD"/>
    <w:rsid w:val="00A404F3"/>
    <w:rsid w:val="00A5279C"/>
    <w:rsid w:val="00A5575B"/>
    <w:rsid w:val="00A55E6E"/>
    <w:rsid w:val="00A764E2"/>
    <w:rsid w:val="00AD2201"/>
    <w:rsid w:val="00AE24C3"/>
    <w:rsid w:val="00B1043E"/>
    <w:rsid w:val="00B84D73"/>
    <w:rsid w:val="00BD0C80"/>
    <w:rsid w:val="00BF7884"/>
    <w:rsid w:val="00C17D14"/>
    <w:rsid w:val="00C36570"/>
    <w:rsid w:val="00C45704"/>
    <w:rsid w:val="00C76271"/>
    <w:rsid w:val="00C941E6"/>
    <w:rsid w:val="00D261E3"/>
    <w:rsid w:val="00D36660"/>
    <w:rsid w:val="00D741E4"/>
    <w:rsid w:val="00D83642"/>
    <w:rsid w:val="00DA5956"/>
    <w:rsid w:val="00DB69BB"/>
    <w:rsid w:val="00DF42E7"/>
    <w:rsid w:val="00DF7D90"/>
    <w:rsid w:val="00E11CB8"/>
    <w:rsid w:val="00E16C33"/>
    <w:rsid w:val="00E36732"/>
    <w:rsid w:val="00E75F45"/>
    <w:rsid w:val="00E76248"/>
    <w:rsid w:val="00E80AF8"/>
    <w:rsid w:val="00E85314"/>
    <w:rsid w:val="00E937B2"/>
    <w:rsid w:val="00EB17E6"/>
    <w:rsid w:val="00EB7C1A"/>
    <w:rsid w:val="00EC0AB8"/>
    <w:rsid w:val="00EE2AD4"/>
    <w:rsid w:val="00EE5064"/>
    <w:rsid w:val="00EF078E"/>
    <w:rsid w:val="00F01D0F"/>
    <w:rsid w:val="00F07950"/>
    <w:rsid w:val="00F63EB6"/>
    <w:rsid w:val="00F70CDD"/>
    <w:rsid w:val="00F77FDE"/>
    <w:rsid w:val="00F9396E"/>
    <w:rsid w:val="00FA56D3"/>
    <w:rsid w:val="00FB0985"/>
    <w:rsid w:val="00FE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68C63"/>
  <w15:docId w15:val="{E8174B99-75BE-4972-B4CF-897D1E39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B7C1A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748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qFormat/>
    <w:rsid w:val="00EB7C1A"/>
    <w:pPr>
      <w:keepNext/>
      <w:spacing w:before="240" w:after="240" w:line="240" w:lineRule="auto"/>
      <w:outlineLvl w:val="3"/>
    </w:pPr>
    <w:rPr>
      <w:rFonts w:ascii="Garamond" w:eastAsia="Times New Roman" w:hAnsi="Garamond"/>
      <w:b/>
      <w:sz w:val="28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EB7C1A"/>
    <w:rPr>
      <w:rFonts w:ascii="Garamond" w:eastAsia="Times New Roman" w:hAnsi="Garamond" w:cs="Times New Roman"/>
      <w:b/>
      <w:sz w:val="28"/>
      <w:szCs w:val="20"/>
      <w:lang w:val="en-GB"/>
    </w:rPr>
  </w:style>
  <w:style w:type="character" w:styleId="Hypertextovprepojenie">
    <w:name w:val="Hyperlink"/>
    <w:uiPriority w:val="99"/>
    <w:unhideWhenUsed/>
    <w:rsid w:val="00EB7C1A"/>
    <w:rPr>
      <w:color w:val="0000FF"/>
      <w:u w:val="single"/>
    </w:rPr>
  </w:style>
  <w:style w:type="table" w:styleId="Mriekatabuky">
    <w:name w:val="Table Grid"/>
    <w:basedOn w:val="Normlnatabuka"/>
    <w:rsid w:val="00EB7C1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B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7C1A"/>
    <w:rPr>
      <w:rFonts w:ascii="Tahoma" w:eastAsia="Calibri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84253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8748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7E6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E6D8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7E6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E6D89"/>
    <w:rPr>
      <w:rFonts w:ascii="Calibri" w:eastAsia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E8531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8531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85314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531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531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493</Words>
  <Characters>2812</Characters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2019-12-03T10:03:00Z</cp:lastPrinted>
  <dcterms:created xsi:type="dcterms:W3CDTF">2021-09-03T12:29:00Z</dcterms:created>
  <dcterms:modified xsi:type="dcterms:W3CDTF">2021-09-03T12:32:00Z</dcterms:modified>
</cp:coreProperties>
</file>